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D1A6E"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7CEB9106"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742793AE" w14:textId="77777777"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proofErr w:type="gramStart"/>
      <w:r w:rsidR="002E1244">
        <w:rPr>
          <w:b/>
          <w:sz w:val="24"/>
          <w:szCs w:val="24"/>
        </w:rPr>
        <w:t>…….</w:t>
      </w:r>
      <w:proofErr w:type="gramEnd"/>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hl. m. Prahy)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D5967D5" w14:textId="77777777" w:rsidR="00D830A6" w:rsidRDefault="00D830A6">
      <w:pPr>
        <w:jc w:val="center"/>
        <w:rPr>
          <w:b/>
          <w:sz w:val="24"/>
          <w:szCs w:val="24"/>
        </w:rPr>
      </w:pPr>
    </w:p>
    <w:p w14:paraId="59F12653" w14:textId="77777777" w:rsidR="00A81E8F" w:rsidRDefault="00A81E8F">
      <w:pPr>
        <w:jc w:val="center"/>
        <w:rPr>
          <w:b/>
          <w:sz w:val="24"/>
          <w:szCs w:val="22"/>
        </w:rPr>
      </w:pPr>
      <w:r>
        <w:rPr>
          <w:b/>
          <w:sz w:val="24"/>
          <w:szCs w:val="22"/>
        </w:rPr>
        <w:t xml:space="preserve">evidenční číslo objednatele </w:t>
      </w:r>
    </w:p>
    <w:p w14:paraId="13583717" w14:textId="77777777" w:rsidR="00A81E8F" w:rsidRDefault="00A81E8F">
      <w:pPr>
        <w:jc w:val="center"/>
        <w:rPr>
          <w:b/>
          <w:sz w:val="24"/>
          <w:szCs w:val="22"/>
        </w:rPr>
      </w:pPr>
      <w:r>
        <w:rPr>
          <w:b/>
          <w:sz w:val="24"/>
          <w:szCs w:val="22"/>
        </w:rPr>
        <w:t xml:space="preserve">evidenční číslo dopravce </w:t>
      </w:r>
    </w:p>
    <w:p w14:paraId="3A462747" w14:textId="77777777" w:rsidR="00A81E8F" w:rsidRDefault="00A81E8F">
      <w:pPr>
        <w:jc w:val="center"/>
        <w:rPr>
          <w:b/>
          <w:sz w:val="28"/>
          <w:szCs w:val="28"/>
        </w:rPr>
      </w:pPr>
    </w:p>
    <w:p w14:paraId="305D91EE" w14:textId="77777777" w:rsidR="00A81E8F" w:rsidRDefault="00A81E8F" w:rsidP="00FF5B6F">
      <w:pPr>
        <w:jc w:val="center"/>
        <w:outlineLvl w:val="0"/>
        <w:rPr>
          <w:b/>
          <w:sz w:val="28"/>
          <w:szCs w:val="28"/>
        </w:rPr>
      </w:pPr>
      <w:r>
        <w:rPr>
          <w:b/>
          <w:sz w:val="28"/>
          <w:szCs w:val="28"/>
        </w:rPr>
        <w:t>Smluvní strany</w:t>
      </w:r>
    </w:p>
    <w:p w14:paraId="10B427B6" w14:textId="77777777" w:rsidR="00A81E8F" w:rsidRDefault="00A81E8F">
      <w:pPr>
        <w:jc w:val="both"/>
        <w:rPr>
          <w:sz w:val="22"/>
          <w:szCs w:val="22"/>
          <w:u w:val="single"/>
        </w:rPr>
      </w:pPr>
    </w:p>
    <w:p w14:paraId="6A643932" w14:textId="77777777" w:rsidR="005D5A66" w:rsidRPr="005D5A66" w:rsidRDefault="005D5A66" w:rsidP="005D5A66">
      <w:pPr>
        <w:tabs>
          <w:tab w:val="left" w:pos="2835"/>
        </w:tabs>
        <w:jc w:val="both"/>
        <w:rPr>
          <w:sz w:val="24"/>
        </w:rPr>
      </w:pPr>
      <w:r w:rsidRPr="005D5A66">
        <w:rPr>
          <w:sz w:val="24"/>
        </w:rPr>
        <w:t>Objednatel:</w:t>
      </w:r>
      <w:r w:rsidRPr="005D5A66">
        <w:rPr>
          <w:b/>
          <w:sz w:val="24"/>
        </w:rPr>
        <w:tab/>
        <w:t>Hlavní město Praha</w:t>
      </w:r>
      <w:r w:rsidRPr="005D5A66">
        <w:rPr>
          <w:sz w:val="24"/>
        </w:rPr>
        <w:tab/>
      </w:r>
    </w:p>
    <w:p w14:paraId="21F32954" w14:textId="77777777" w:rsidR="005D5A66" w:rsidRPr="005D5A66" w:rsidRDefault="005D5A66" w:rsidP="005D5A66">
      <w:pPr>
        <w:tabs>
          <w:tab w:val="left" w:pos="2835"/>
        </w:tabs>
        <w:jc w:val="both"/>
        <w:rPr>
          <w:sz w:val="24"/>
        </w:rPr>
      </w:pPr>
      <w:r w:rsidRPr="005D5A66">
        <w:rPr>
          <w:sz w:val="24"/>
        </w:rPr>
        <w:t>Sídlo:</w:t>
      </w:r>
      <w:r w:rsidRPr="005D5A66">
        <w:rPr>
          <w:sz w:val="24"/>
        </w:rPr>
        <w:tab/>
        <w:t>Mariánské náměstí 2/2, Staré Město, 110 00 Praha 1</w:t>
      </w:r>
    </w:p>
    <w:p w14:paraId="08854027"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Pr="005D5A66">
        <w:rPr>
          <w:bCs/>
          <w:sz w:val="24"/>
        </w:rPr>
        <w:t>00064581</w:t>
      </w:r>
    </w:p>
    <w:p w14:paraId="7AFADA54" w14:textId="77777777" w:rsidR="00742B50" w:rsidRDefault="005D5A66" w:rsidP="00742B50">
      <w:pPr>
        <w:tabs>
          <w:tab w:val="left" w:pos="2835"/>
        </w:tabs>
        <w:jc w:val="both"/>
        <w:rPr>
          <w:bCs/>
          <w:sz w:val="24"/>
        </w:rPr>
      </w:pPr>
      <w:r w:rsidRPr="005D5A66">
        <w:rPr>
          <w:bCs/>
          <w:sz w:val="24"/>
        </w:rPr>
        <w:t>DIČ:</w:t>
      </w:r>
      <w:r w:rsidRPr="005D5A66">
        <w:rPr>
          <w:bCs/>
          <w:sz w:val="24"/>
        </w:rPr>
        <w:tab/>
        <w:t>CZ00064581</w:t>
      </w:r>
    </w:p>
    <w:p w14:paraId="0496B145" w14:textId="77777777" w:rsidR="005D5A66" w:rsidRPr="005D5A66" w:rsidRDefault="00742B50" w:rsidP="00742B50">
      <w:pPr>
        <w:tabs>
          <w:tab w:val="left" w:pos="2835"/>
        </w:tabs>
        <w:ind w:left="2835" w:hanging="2835"/>
        <w:jc w:val="both"/>
        <w:rPr>
          <w:sz w:val="24"/>
        </w:rPr>
      </w:pPr>
      <w:r>
        <w:rPr>
          <w:sz w:val="24"/>
        </w:rPr>
        <w:t>Zastoupený:</w:t>
      </w:r>
      <w:r>
        <w:rPr>
          <w:sz w:val="24"/>
        </w:rPr>
        <w:tab/>
      </w:r>
      <w:r w:rsidR="005D5A66" w:rsidRPr="005D5A66">
        <w:rPr>
          <w:sz w:val="24"/>
        </w:rPr>
        <w:t>Regionálním organizátorem pražské integrované dopravy, příspěvkov</w:t>
      </w:r>
      <w:r w:rsidR="00EF2EAA">
        <w:rPr>
          <w:sz w:val="24"/>
        </w:rPr>
        <w:t>ou</w:t>
      </w:r>
      <w:r w:rsidR="00FF5B6F">
        <w:rPr>
          <w:sz w:val="24"/>
        </w:rPr>
        <w:t xml:space="preserve"> </w:t>
      </w:r>
      <w:r w:rsidR="005D5A66" w:rsidRPr="005D5A66">
        <w:rPr>
          <w:sz w:val="24"/>
        </w:rPr>
        <w:t>organizac</w:t>
      </w:r>
      <w:r w:rsidR="00EF2EAA">
        <w:rPr>
          <w:sz w:val="24"/>
        </w:rPr>
        <w:t>í</w:t>
      </w:r>
      <w:r w:rsidR="005D5A66">
        <w:rPr>
          <w:sz w:val="24"/>
        </w:rPr>
        <w:t xml:space="preserve"> </w:t>
      </w:r>
    </w:p>
    <w:p w14:paraId="241B5525" w14:textId="77777777" w:rsidR="00D83C89" w:rsidRDefault="00D83C89">
      <w:pPr>
        <w:rPr>
          <w:sz w:val="24"/>
        </w:rPr>
      </w:pPr>
    </w:p>
    <w:p w14:paraId="479E454E" w14:textId="3D5911B5" w:rsidR="005D5A66" w:rsidRPr="005D5A66" w:rsidRDefault="005D5A66" w:rsidP="005D5A66">
      <w:pPr>
        <w:tabs>
          <w:tab w:val="left" w:pos="2835"/>
        </w:tabs>
        <w:ind w:left="2835"/>
        <w:jc w:val="both"/>
        <w:rPr>
          <w:sz w:val="24"/>
        </w:rPr>
      </w:pPr>
      <w:r w:rsidRPr="005D5A66">
        <w:rPr>
          <w:sz w:val="24"/>
        </w:rPr>
        <w:t>zřízenou ke dni 1. 12. 1993 usnesením 33. Zastupitelstva hlavního města Prahy č. 15 ze dne 25. 11. 1993, zřizovací listina nově vydána a</w:t>
      </w:r>
      <w:r w:rsidR="002636A9">
        <w:rPr>
          <w:sz w:val="24"/>
        </w:rPr>
        <w:t> </w:t>
      </w:r>
      <w:r w:rsidRPr="005D5A66">
        <w:rPr>
          <w:sz w:val="24"/>
        </w:rPr>
        <w:t>schválena usnesením Zastupitelstva hlavního města Prahy č. 39/66 ze dne 6.</w:t>
      </w:r>
      <w:r w:rsidR="00742B50">
        <w:rPr>
          <w:sz w:val="24"/>
        </w:rPr>
        <w:t xml:space="preserve"> </w:t>
      </w:r>
      <w:r w:rsidRPr="005D5A66">
        <w:rPr>
          <w:sz w:val="24"/>
        </w:rPr>
        <w:t>9.</w:t>
      </w:r>
      <w:r w:rsidR="00742B50">
        <w:rPr>
          <w:sz w:val="24"/>
        </w:rPr>
        <w:t xml:space="preserve"> </w:t>
      </w:r>
      <w:r w:rsidRPr="005D5A66">
        <w:rPr>
          <w:sz w:val="24"/>
        </w:rPr>
        <w:t xml:space="preserve">2018; se sídlem Rytířská 406/10, Staré Město, </w:t>
      </w:r>
      <w:r w:rsidR="00ED4B3E" w:rsidRPr="005D5A66">
        <w:rPr>
          <w:sz w:val="24"/>
        </w:rPr>
        <w:t>110</w:t>
      </w:r>
      <w:r w:rsidR="00ED4B3E">
        <w:rPr>
          <w:sz w:val="24"/>
        </w:rPr>
        <w:t> </w:t>
      </w:r>
      <w:r w:rsidRPr="005D5A66">
        <w:rPr>
          <w:sz w:val="24"/>
        </w:rPr>
        <w:t xml:space="preserve">00 </w:t>
      </w:r>
      <w:r w:rsidRPr="00742B50">
        <w:rPr>
          <w:sz w:val="24"/>
        </w:rPr>
        <w:t>Praha</w:t>
      </w:r>
      <w:r w:rsidR="00742B50" w:rsidRPr="00742B50">
        <w:rPr>
          <w:sz w:val="24"/>
        </w:rPr>
        <w:t> </w:t>
      </w:r>
      <w:r w:rsidRPr="00742B50">
        <w:rPr>
          <w:sz w:val="24"/>
        </w:rPr>
        <w:t>1</w:t>
      </w:r>
      <w:r w:rsidR="00ED4B3E">
        <w:rPr>
          <w:sz w:val="24"/>
        </w:rPr>
        <w:t xml:space="preserve">, </w:t>
      </w:r>
      <w:r w:rsidRPr="005D5A66">
        <w:rPr>
          <w:sz w:val="24"/>
        </w:rPr>
        <w:t>IČ</w:t>
      </w:r>
      <w:r w:rsidR="001E50FE">
        <w:rPr>
          <w:sz w:val="24"/>
        </w:rPr>
        <w:t>O</w:t>
      </w:r>
      <w:r w:rsidRPr="005D5A66">
        <w:rPr>
          <w:sz w:val="24"/>
        </w:rPr>
        <w:t>: 60437359, DIČ: CZ60437359</w:t>
      </w:r>
      <w:r w:rsidR="00FF5B6F">
        <w:rPr>
          <w:sz w:val="24"/>
        </w:rPr>
        <w:t>,</w:t>
      </w:r>
      <w:r w:rsidR="00EF2EAA">
        <w:rPr>
          <w:sz w:val="24"/>
        </w:rPr>
        <w:t xml:space="preserve"> plátce DPH</w:t>
      </w:r>
    </w:p>
    <w:p w14:paraId="1DD5AB83" w14:textId="77777777" w:rsidR="005D5A66" w:rsidRPr="005D5A66" w:rsidRDefault="005D5A66" w:rsidP="005D5A66">
      <w:pPr>
        <w:tabs>
          <w:tab w:val="left" w:pos="2835"/>
        </w:tabs>
        <w:ind w:left="2835"/>
        <w:jc w:val="both"/>
        <w:rPr>
          <w:sz w:val="24"/>
        </w:rPr>
      </w:pPr>
      <w:r w:rsidRPr="005D5A66">
        <w:rPr>
          <w:sz w:val="24"/>
        </w:rPr>
        <w:t>číslo účtu: 2000930012/6000</w:t>
      </w:r>
    </w:p>
    <w:p w14:paraId="292182D4" w14:textId="77777777" w:rsidR="00A81E8F" w:rsidRDefault="005D5A66" w:rsidP="00742B50">
      <w:pPr>
        <w:ind w:firstLine="1134"/>
        <w:jc w:val="both"/>
        <w:rPr>
          <w:b/>
          <w:sz w:val="24"/>
        </w:rPr>
      </w:pPr>
      <w:r>
        <w:rPr>
          <w:sz w:val="24"/>
        </w:rPr>
        <w:tab/>
      </w:r>
      <w:r>
        <w:rPr>
          <w:sz w:val="24"/>
        </w:rPr>
        <w:tab/>
      </w:r>
      <w:r>
        <w:rPr>
          <w:sz w:val="24"/>
        </w:rPr>
        <w:tab/>
      </w:r>
      <w:r w:rsidR="001E50FE">
        <w:rPr>
          <w:sz w:val="24"/>
        </w:rPr>
        <w:t xml:space="preserve">zastoupena: </w:t>
      </w:r>
      <w:r w:rsidR="00BF660D">
        <w:rPr>
          <w:sz w:val="24"/>
        </w:rPr>
        <w:t xml:space="preserve">Ing. et Ing. Petr Tomčík, ředitel </w:t>
      </w:r>
    </w:p>
    <w:p w14:paraId="05A4C860"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 xml:space="preserve">“) </w:t>
      </w:r>
    </w:p>
    <w:p w14:paraId="1DA7B7AF"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463E7FE1" w14:textId="77777777" w:rsidR="00A81E8F" w:rsidRDefault="00A81E8F" w:rsidP="005D5A66">
      <w:pPr>
        <w:tabs>
          <w:tab w:val="left" w:pos="284"/>
        </w:tabs>
        <w:rPr>
          <w:sz w:val="24"/>
          <w:szCs w:val="22"/>
        </w:rPr>
      </w:pPr>
      <w:r>
        <w:rPr>
          <w:sz w:val="24"/>
          <w:szCs w:val="22"/>
        </w:rPr>
        <w:t>na straně jedné</w:t>
      </w:r>
    </w:p>
    <w:p w14:paraId="66BCA344" w14:textId="77777777" w:rsidR="00A81E8F" w:rsidRDefault="00A81E8F">
      <w:pPr>
        <w:rPr>
          <w:sz w:val="24"/>
          <w:szCs w:val="22"/>
        </w:rPr>
      </w:pPr>
      <w:r>
        <w:rPr>
          <w:sz w:val="24"/>
          <w:szCs w:val="22"/>
        </w:rPr>
        <w:t xml:space="preserve">                    </w:t>
      </w:r>
    </w:p>
    <w:p w14:paraId="6DD0614F" w14:textId="77777777" w:rsidR="00A81E8F" w:rsidRDefault="00A81E8F">
      <w:pPr>
        <w:rPr>
          <w:b/>
          <w:sz w:val="24"/>
          <w:szCs w:val="22"/>
        </w:rPr>
      </w:pPr>
      <w:r>
        <w:rPr>
          <w:sz w:val="24"/>
          <w:szCs w:val="22"/>
        </w:rPr>
        <w:t xml:space="preserve">     </w:t>
      </w:r>
      <w:r>
        <w:rPr>
          <w:b/>
          <w:sz w:val="24"/>
          <w:szCs w:val="22"/>
        </w:rPr>
        <w:t>a</w:t>
      </w:r>
    </w:p>
    <w:p w14:paraId="6E320C55" w14:textId="77777777" w:rsidR="005D5A66" w:rsidRDefault="005D5A66">
      <w:pPr>
        <w:rPr>
          <w:b/>
          <w:sz w:val="24"/>
          <w:szCs w:val="22"/>
        </w:rPr>
      </w:pPr>
    </w:p>
    <w:p w14:paraId="111003CE"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2E6EB11B"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678D2648"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2D029151"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568D9F40"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12233764"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6C10A256"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5530A11F"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45A2010C" w14:textId="77777777" w:rsidR="005D5A66" w:rsidRDefault="005D5A66">
      <w:pPr>
        <w:jc w:val="both"/>
        <w:rPr>
          <w:b/>
          <w:sz w:val="24"/>
          <w:szCs w:val="22"/>
        </w:rPr>
      </w:pPr>
      <w:r>
        <w:rPr>
          <w:b/>
          <w:sz w:val="24"/>
          <w:szCs w:val="22"/>
        </w:rPr>
        <w:t xml:space="preserve">    </w:t>
      </w:r>
    </w:p>
    <w:p w14:paraId="730EFA94" w14:textId="77777777" w:rsidR="00A81E8F" w:rsidRDefault="00A81E8F">
      <w:pPr>
        <w:jc w:val="both"/>
        <w:rPr>
          <w:b/>
          <w:sz w:val="24"/>
          <w:szCs w:val="22"/>
        </w:rPr>
      </w:pPr>
      <w:r>
        <w:rPr>
          <w:sz w:val="24"/>
          <w:szCs w:val="22"/>
        </w:rPr>
        <w:t xml:space="preserve">na straně druhé </w:t>
      </w:r>
    </w:p>
    <w:p w14:paraId="20AFFC13" w14:textId="77777777" w:rsidR="005D5A66" w:rsidRDefault="005D5A66" w:rsidP="005D5A66">
      <w:pPr>
        <w:jc w:val="both"/>
        <w:rPr>
          <w:b/>
          <w:sz w:val="24"/>
          <w:szCs w:val="22"/>
        </w:rPr>
      </w:pPr>
    </w:p>
    <w:p w14:paraId="1A66259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5BBBFC26" w14:textId="77777777" w:rsidR="00A81E8F" w:rsidRDefault="00A81E8F">
      <w:pPr>
        <w:jc w:val="both"/>
        <w:rPr>
          <w:b/>
          <w:sz w:val="24"/>
          <w:szCs w:val="22"/>
        </w:rPr>
      </w:pPr>
      <w:r>
        <w:rPr>
          <w:b/>
          <w:sz w:val="24"/>
          <w:szCs w:val="22"/>
        </w:rPr>
        <w:t xml:space="preserve">      </w:t>
      </w:r>
    </w:p>
    <w:p w14:paraId="55C51ACA" w14:textId="77777777" w:rsidR="00A81E8F" w:rsidRDefault="00A81E8F" w:rsidP="00B34AB5">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 xml:space="preserve">kterým se mění nařízení (ES) č. 1370/2007, pokud jde o otevření trhu vnitrostátních </w:t>
      </w:r>
      <w:r w:rsidR="004321CF" w:rsidRPr="004321CF">
        <w:rPr>
          <w:sz w:val="24"/>
          <w:szCs w:val="22"/>
        </w:rPr>
        <w:lastRenderedPageBreak/>
        <w:t>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r w:rsidR="000B5FFE">
        <w:rPr>
          <w:sz w:val="24"/>
          <w:szCs w:val="22"/>
        </w:rPr>
        <w:t>.</w:t>
      </w:r>
    </w:p>
    <w:p w14:paraId="05A1A12F" w14:textId="77777777" w:rsidR="00A81E8F" w:rsidRDefault="00A81E8F" w:rsidP="009060F5">
      <w:pPr>
        <w:pStyle w:val="Nzevlnku"/>
        <w:spacing w:before="360"/>
        <w:outlineLvl w:val="0"/>
      </w:pPr>
      <w:bookmarkStart w:id="1" w:name="_Hlk77862141"/>
      <w:bookmarkEnd w:id="0"/>
      <w:r>
        <w:t>Preambule</w:t>
      </w:r>
    </w:p>
    <w:p w14:paraId="24B14DD6" w14:textId="03D81E5C"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w:t>
      </w:r>
      <w:r w:rsidR="002636A9">
        <w:rPr>
          <w:szCs w:val="22"/>
        </w:rPr>
        <w:t> </w:t>
      </w:r>
      <w:r>
        <w:rPr>
          <w:szCs w:val="22"/>
        </w:rPr>
        <w:t>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4103C257" w14:textId="77777777"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484354E7" w14:textId="567669F3"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w:t>
      </w:r>
      <w:r w:rsidR="002636A9">
        <w:rPr>
          <w:szCs w:val="22"/>
        </w:rPr>
        <w:t> </w:t>
      </w:r>
      <w:r>
        <w:rPr>
          <w:szCs w:val="22"/>
        </w:rPr>
        <w:t>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5A1CFED4" w14:textId="74D98F8C" w:rsidR="005B79EB" w:rsidRPr="005B79EB" w:rsidRDefault="005B79EB" w:rsidP="008C119D">
      <w:pPr>
        <w:pStyle w:val="Odstavec1"/>
        <w:tabs>
          <w:tab w:val="clear" w:pos="644"/>
        </w:tabs>
        <w:ind w:left="567" w:hanging="567"/>
        <w:rPr>
          <w:szCs w:val="22"/>
        </w:rPr>
      </w:pPr>
      <w:r>
        <w:rPr>
          <w:szCs w:val="22"/>
        </w:rPr>
        <w:t>Středočeský kraj (dále též jako „</w:t>
      </w:r>
      <w:r w:rsidRPr="00A10EEE">
        <w:rPr>
          <w:b/>
          <w:bCs/>
          <w:szCs w:val="22"/>
        </w:rPr>
        <w:t>SčK</w:t>
      </w:r>
      <w:r>
        <w:rPr>
          <w:szCs w:val="22"/>
        </w:rPr>
        <w:t>“)</w:t>
      </w:r>
      <w:r w:rsidRPr="005B79EB">
        <w:t xml:space="preserve"> </w:t>
      </w:r>
      <w:r w:rsidRPr="005B79EB">
        <w:rPr>
          <w:szCs w:val="22"/>
        </w:rPr>
        <w:t>je příslušným orgánem podle čl. 2 písm. b) nařízení o</w:t>
      </w:r>
      <w:r w:rsidR="002636A9">
        <w:rPr>
          <w:szCs w:val="22"/>
        </w:rPr>
        <w:t> </w:t>
      </w:r>
      <w:r w:rsidRPr="005B79EB">
        <w:rPr>
          <w:szCs w:val="22"/>
        </w:rPr>
        <w:t xml:space="preserve">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SčK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SčK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568EDD9"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457967B6"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D8C8EB3" w14:textId="77777777" w:rsidR="000B5FFE" w:rsidRPr="00691FF8" w:rsidRDefault="000B5FFE" w:rsidP="008C119D">
      <w:pPr>
        <w:pStyle w:val="Odstavec1"/>
        <w:tabs>
          <w:tab w:val="clear" w:pos="644"/>
        </w:tabs>
        <w:ind w:left="567" w:hanging="567"/>
        <w:rPr>
          <w:szCs w:val="22"/>
        </w:rPr>
      </w:pPr>
      <w:r w:rsidRPr="00691FF8">
        <w:rPr>
          <w:szCs w:val="22"/>
        </w:rPr>
        <w:t xml:space="preserve">Dopravce bere na vědomí, </w:t>
      </w:r>
      <w:r w:rsidR="00C96871" w:rsidRPr="00691FF8">
        <w:rPr>
          <w:szCs w:val="22"/>
        </w:rPr>
        <w:t>že Rada a následně zastupitelstvo HMP na své</w:t>
      </w:r>
      <w:r w:rsidR="00D80444" w:rsidRPr="00691FF8">
        <w:rPr>
          <w:szCs w:val="22"/>
        </w:rPr>
        <w:t>m</w:t>
      </w:r>
      <w:r w:rsidR="00C96871" w:rsidRPr="00691FF8">
        <w:rPr>
          <w:szCs w:val="22"/>
        </w:rPr>
        <w:t xml:space="preserve"> zasedání dne 27.</w:t>
      </w:r>
      <w:r w:rsidR="00DC4BB9" w:rsidRPr="00691FF8">
        <w:rPr>
          <w:szCs w:val="22"/>
        </w:rPr>
        <w:t> </w:t>
      </w:r>
      <w:r w:rsidR="00C96871" w:rsidRPr="00691FF8">
        <w:rPr>
          <w:szCs w:val="22"/>
        </w:rPr>
        <w:t>5.</w:t>
      </w:r>
      <w:r w:rsidR="00DC4BB9" w:rsidRPr="00691FF8">
        <w:rPr>
          <w:szCs w:val="22"/>
        </w:rPr>
        <w:t> </w:t>
      </w:r>
      <w:r w:rsidR="00C96871" w:rsidRPr="00691FF8">
        <w:rPr>
          <w:szCs w:val="22"/>
        </w:rPr>
        <w:t>2021 schválilo</w:t>
      </w:r>
      <w:r w:rsidR="00DC1DD5" w:rsidRPr="00691FF8">
        <w:rPr>
          <w:szCs w:val="22"/>
        </w:rPr>
        <w:t xml:space="preserve"> v rámci usnesení č. 27/30</w:t>
      </w:r>
      <w:r w:rsidR="00C96871" w:rsidRPr="00691FF8">
        <w:rPr>
          <w:szCs w:val="22"/>
        </w:rPr>
        <w:t xml:space="preserve"> „Klimatický plán hl. m. Prahy do roku 2030“</w:t>
      </w:r>
      <w:r w:rsidR="00DC1DD5" w:rsidRPr="00691FF8">
        <w:rPr>
          <w:szCs w:val="22"/>
        </w:rPr>
        <w:t xml:space="preserve"> (dostupný na http://zastupitelstvo.praha.eu/)</w:t>
      </w:r>
      <w:r w:rsidR="00C96871" w:rsidRPr="00691FF8">
        <w:rPr>
          <w:szCs w:val="22"/>
        </w:rPr>
        <w:t xml:space="preserve">, ze kterého vyplývají konkrétní cíle související se snížením emisí </w:t>
      </w:r>
      <w:r w:rsidR="00DC1DD5" w:rsidRPr="00691FF8">
        <w:rPr>
          <w:szCs w:val="22"/>
        </w:rPr>
        <w:t>CO</w:t>
      </w:r>
      <w:r w:rsidR="00DC1DD5" w:rsidRPr="001D3E57">
        <w:rPr>
          <w:szCs w:val="22"/>
        </w:rPr>
        <w:t xml:space="preserve">2 </w:t>
      </w:r>
      <w:r w:rsidR="00C96871" w:rsidRPr="00691FF8">
        <w:rPr>
          <w:szCs w:val="22"/>
        </w:rPr>
        <w:t xml:space="preserve">a spotřeby fosilních paliv využívaných ve veřejné dopravě na území HMP. </w:t>
      </w:r>
      <w:r w:rsidR="00DC1DD5" w:rsidRPr="00691FF8">
        <w:rPr>
          <w:szCs w:val="22"/>
        </w:rPr>
        <w:t>Dopravce se zavazuje vyvinout maximální úsilí k tomu, aby přispěl k naplňování cílů klimatického plánu HMP</w:t>
      </w:r>
      <w:r w:rsidR="000F771D" w:rsidRPr="00691FF8">
        <w:rPr>
          <w:szCs w:val="22"/>
        </w:rPr>
        <w:t>, je-li to v souladu s požadavky Objednatele stanovenými v této Smlouvě, zejména s požadavky Objednatele na vozidla</w:t>
      </w:r>
      <w:r w:rsidR="00DC1DD5" w:rsidRPr="00691FF8">
        <w:rPr>
          <w:szCs w:val="22"/>
        </w:rPr>
        <w:t xml:space="preserve">. </w:t>
      </w:r>
      <w:r w:rsidR="00C96871" w:rsidRPr="00691FF8">
        <w:rPr>
          <w:szCs w:val="22"/>
        </w:rPr>
        <w:t xml:space="preserve"> </w:t>
      </w:r>
    </w:p>
    <w:p w14:paraId="744B6435"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w:t>
      </w:r>
      <w:r w:rsidR="00DC1DD5" w:rsidRPr="004D5E7F">
        <w:rPr>
          <w:szCs w:val="22"/>
        </w:rPr>
        <w:lastRenderedPageBreak/>
        <w:t xml:space="preserve">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0B5036C6"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1F52049A" w14:textId="0CA3D4E1" w:rsidR="00A93A43" w:rsidRPr="00E82A4E" w:rsidRDefault="00E82A4E" w:rsidP="008C119D">
      <w:pPr>
        <w:pStyle w:val="Odstavec1"/>
        <w:tabs>
          <w:tab w:val="clear" w:pos="644"/>
        </w:tabs>
        <w:ind w:left="567" w:hanging="567"/>
        <w:rPr>
          <w:szCs w:val="22"/>
        </w:rPr>
      </w:pPr>
      <w:r w:rsidRPr="00E82A4E">
        <w:rPr>
          <w:szCs w:val="22"/>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w:t>
      </w:r>
      <w:r w:rsidR="002636A9">
        <w:rPr>
          <w:szCs w:val="22"/>
        </w:rPr>
        <w:t> </w:t>
      </w:r>
      <w:r w:rsidRPr="00E82A4E">
        <w:rPr>
          <w:szCs w:val="22"/>
        </w:rPr>
        <w:t xml:space="preserve">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2887440A" w14:textId="77777777" w:rsidR="00A81E8F" w:rsidRDefault="00A81E8F" w:rsidP="002A2840">
      <w:pPr>
        <w:pStyle w:val="slo"/>
        <w:spacing w:before="360"/>
        <w:ind w:left="567"/>
      </w:pPr>
      <w:r>
        <w:t>Článek I</w:t>
      </w:r>
    </w:p>
    <w:p w14:paraId="684A0108" w14:textId="77777777" w:rsidR="00A81E8F" w:rsidRDefault="00A81E8F" w:rsidP="002A2840">
      <w:pPr>
        <w:pStyle w:val="Nzevlnku"/>
        <w:ind w:left="567"/>
      </w:pPr>
      <w:r>
        <w:t>Obecná ustanovení</w:t>
      </w:r>
      <w:r w:rsidR="006268FC">
        <w:t xml:space="preserve"> – Definice pojmů</w:t>
      </w:r>
    </w:p>
    <w:p w14:paraId="7A168218"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4C89CC07"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5D650561"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078C361B"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29045173"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25B55FA0"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3A225577"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Mn, Md, Md+, Sd, Sd+, Kb a Kb+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w:t>
      </w:r>
      <w:r w:rsidR="000B76D6">
        <w:lastRenderedPageBreak/>
        <w:t xml:space="preserve">(mimo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23595FD"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6CC7E9FE"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Mn, Md, Md+, Sd, Sd+, Kb a Kb+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4C68A25E" w14:textId="77777777" w:rsidR="001403BE" w:rsidRPr="009D04BA" w:rsidRDefault="001403BE" w:rsidP="008C119D">
      <w:pPr>
        <w:pStyle w:val="Odstavec1bezslovn"/>
        <w:keepNext/>
        <w:spacing w:after="120"/>
        <w:ind w:left="567"/>
        <w:rPr>
          <w:b/>
          <w:i/>
          <w:iCs/>
        </w:rPr>
      </w:pPr>
      <w:r>
        <w:rPr>
          <w:b/>
          <w:i/>
          <w:iCs/>
        </w:rPr>
        <w:t xml:space="preserve">„Dispečerský systém“ </w:t>
      </w:r>
    </w:p>
    <w:p w14:paraId="6529DBF8" w14:textId="69F98E29"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 xml:space="preserve">okální aplikace </w:t>
      </w:r>
      <w:proofErr w:type="spellStart"/>
      <w:r w:rsidRPr="0061750C">
        <w:t>MPVDesktop</w:t>
      </w:r>
      <w:proofErr w:type="spellEnd"/>
      <w:r>
        <w:t>,</w:t>
      </w:r>
      <w:r w:rsidRPr="0061750C">
        <w:t xml:space="preserve"> určen</w:t>
      </w:r>
      <w:r w:rsidR="00875C51">
        <w:t>á</w:t>
      </w:r>
      <w:r w:rsidRPr="0061750C">
        <w:t xml:space="preserve"> k</w:t>
      </w:r>
      <w:r w:rsidR="002636A9">
        <w:t> </w:t>
      </w:r>
      <w:r w:rsidRPr="0061750C">
        <w:t>zadávání denního vypravení, zadávání mimořádností v provozu, správě číselníku vozidel, zasílání zpráv do vozidel a zadávání informací na zastávkové informační panely</w:t>
      </w:r>
      <w:r>
        <w:t xml:space="preserve"> (dále jen „</w:t>
      </w:r>
      <w:proofErr w:type="spellStart"/>
      <w:r w:rsidRPr="00C6028F">
        <w:rPr>
          <w:b/>
          <w:bCs/>
        </w:rPr>
        <w:t>MPVDesktop</w:t>
      </w:r>
      <w:proofErr w:type="spellEnd"/>
      <w:r>
        <w:t>“) a</w:t>
      </w:r>
      <w:r w:rsidRPr="0061750C">
        <w:t xml:space="preserve"> </w:t>
      </w:r>
      <w:r>
        <w:t>i</w:t>
      </w:r>
      <w:r w:rsidRPr="0061750C">
        <w:t xml:space="preserve">nternetová verze </w:t>
      </w:r>
      <w:proofErr w:type="spellStart"/>
      <w:r w:rsidRPr="0061750C">
        <w:t>MPVnet</w:t>
      </w:r>
      <w:proofErr w:type="spellEnd"/>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proofErr w:type="spellStart"/>
      <w:r w:rsidRPr="00C6028F">
        <w:rPr>
          <w:b/>
          <w:bCs/>
        </w:rPr>
        <w:t>MPVnet</w:t>
      </w:r>
      <w:proofErr w:type="spellEnd"/>
      <w:r>
        <w:t>“)</w:t>
      </w:r>
      <w:r w:rsidRPr="0061750C">
        <w:t>.</w:t>
      </w:r>
      <w:r>
        <w:t xml:space="preserve"> V případě změny Dispečerského systému bude uzavřen mezi smluvními stranami dodatek k této Smlouvě.</w:t>
      </w:r>
    </w:p>
    <w:p w14:paraId="11E8A18C"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248A3348"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64DE0634"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34A0E9CF" w14:textId="2AB17DA1"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w:t>
      </w:r>
      <w:r w:rsidR="002636A9">
        <w:t> </w:t>
      </w:r>
      <w:r>
        <w:t>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1C3679C7" w14:textId="77777777" w:rsidR="00482092" w:rsidRDefault="00482092" w:rsidP="008C119D">
      <w:pPr>
        <w:pStyle w:val="Odstavec1bezslovn"/>
        <w:keepNext/>
        <w:spacing w:after="120"/>
        <w:ind w:left="567"/>
        <w:rPr>
          <w:b/>
          <w:bCs/>
          <w:i/>
          <w:iCs/>
        </w:rPr>
      </w:pPr>
      <w:r>
        <w:rPr>
          <w:b/>
          <w:bCs/>
          <w:i/>
          <w:iCs/>
        </w:rPr>
        <w:t>„DPP“</w:t>
      </w:r>
    </w:p>
    <w:p w14:paraId="70EA7705"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6DE4EFB4" w14:textId="77777777" w:rsidR="00447D1F" w:rsidRPr="00C2727F" w:rsidRDefault="00447D1F" w:rsidP="00D92223">
      <w:pPr>
        <w:pStyle w:val="Odstavec1bezslovn"/>
        <w:keepNext/>
        <w:spacing w:after="120"/>
        <w:ind w:left="567"/>
        <w:rPr>
          <w:b/>
          <w:bCs/>
          <w:i/>
          <w:iCs/>
        </w:rPr>
      </w:pPr>
      <w:r w:rsidRPr="00C2727F">
        <w:rPr>
          <w:b/>
          <w:bCs/>
          <w:i/>
          <w:iCs/>
        </w:rPr>
        <w:t>„EČV“</w:t>
      </w:r>
    </w:p>
    <w:p w14:paraId="02CCB405"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0222DF63" w14:textId="77777777" w:rsidR="00A81E8F" w:rsidRDefault="00A81E8F" w:rsidP="008C119D">
      <w:pPr>
        <w:pStyle w:val="Odstavec1bezslovn"/>
        <w:keepNext/>
        <w:spacing w:after="120"/>
        <w:ind w:left="567"/>
        <w:rPr>
          <w:b/>
          <w:bCs/>
          <w:i/>
          <w:iCs/>
        </w:rPr>
      </w:pPr>
      <w:r>
        <w:rPr>
          <w:b/>
          <w:bCs/>
          <w:i/>
          <w:iCs/>
        </w:rPr>
        <w:t>„Finanční vyhodnocení“</w:t>
      </w:r>
    </w:p>
    <w:p w14:paraId="0EE09BF5" w14:textId="45260C40"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 xml:space="preserve">mlouvou za příslušné období </w:t>
      </w:r>
      <w:r>
        <w:lastRenderedPageBreak/>
        <w:t>(zpravidla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w:t>
      </w:r>
      <w:r w:rsidR="002636A9">
        <w:t> </w:t>
      </w:r>
      <w:r w:rsidR="0053047D">
        <w:t>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59CBB8F3" w14:textId="77777777" w:rsidR="00A81E8F" w:rsidRDefault="00A81E8F" w:rsidP="008C119D">
      <w:pPr>
        <w:pStyle w:val="Odstavec1bezslovn"/>
        <w:keepNext/>
        <w:spacing w:after="120"/>
        <w:ind w:left="567"/>
        <w:rPr>
          <w:b/>
          <w:bCs/>
          <w:i/>
          <w:iCs/>
        </w:rPr>
      </w:pPr>
      <w:r>
        <w:rPr>
          <w:b/>
          <w:bCs/>
          <w:i/>
          <w:iCs/>
        </w:rPr>
        <w:t>„Finanční vyrovnání“</w:t>
      </w:r>
    </w:p>
    <w:p w14:paraId="77832845"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7DACDF91" w14:textId="77777777" w:rsidR="004A4397" w:rsidRPr="004A4397" w:rsidRDefault="004A4397" w:rsidP="008C119D">
      <w:pPr>
        <w:pStyle w:val="Odstavec1bezslovn"/>
        <w:keepNext/>
        <w:spacing w:after="120"/>
        <w:ind w:left="567"/>
        <w:rPr>
          <w:b/>
          <w:i/>
          <w:szCs w:val="12"/>
        </w:rPr>
      </w:pPr>
      <w:r w:rsidRPr="004A4397">
        <w:rPr>
          <w:b/>
          <w:i/>
          <w:szCs w:val="12"/>
        </w:rPr>
        <w:t>„</w:t>
      </w:r>
      <w:r w:rsidRPr="00861D74">
        <w:rPr>
          <w:b/>
          <w:bCs/>
          <w:i/>
          <w:iCs/>
        </w:rPr>
        <w:t>Jízdní</w:t>
      </w:r>
      <w:r w:rsidRPr="004A4397">
        <w:rPr>
          <w:b/>
          <w:i/>
          <w:szCs w:val="12"/>
        </w:rPr>
        <w:t xml:space="preserve"> řády“</w:t>
      </w:r>
    </w:p>
    <w:p w14:paraId="6C09AB4B"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49FD528F" w14:textId="1BCD07A2"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Je základním vstupem pro stanovení ekonomických parametrů této Smlouvy a</w:t>
      </w:r>
      <w:r w:rsidR="002636A9">
        <w:t> </w:t>
      </w:r>
      <w:r w:rsidRPr="007A04D1">
        <w:t xml:space="preserve">posuzování plnění a úhrady </w:t>
      </w:r>
      <w:r w:rsidR="000B4599">
        <w:t>K</w:t>
      </w:r>
      <w:r w:rsidRPr="007A04D1">
        <w:t>ompenzace v průběhu trvání této Smlouvy.</w:t>
      </w:r>
    </w:p>
    <w:p w14:paraId="16550A99"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57845078"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0A0FF0FA"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209C5115"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7DF5731"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3E20ADFF"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06BFD626" w14:textId="645E846C"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w:t>
      </w:r>
      <w:r w:rsidR="002636A9">
        <w:rPr>
          <w:bCs/>
          <w:iCs/>
        </w:rPr>
        <w:t> </w:t>
      </w:r>
      <w:r w:rsidRPr="00DD553F">
        <w:rPr>
          <w:bCs/>
          <w:iCs/>
        </w:rPr>
        <w:t>spoje vyznačena časovým kódem (negativní značkou)</w:t>
      </w:r>
      <w:r w:rsidR="00605E6F">
        <w:rPr>
          <w:bCs/>
          <w:iCs/>
        </w:rPr>
        <w:t>;</w:t>
      </w:r>
      <w:r w:rsidRPr="00DD553F">
        <w:rPr>
          <w:bCs/>
          <w:iCs/>
        </w:rPr>
        <w:t xml:space="preserve"> </w:t>
      </w:r>
    </w:p>
    <w:p w14:paraId="0887205D"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2F137DF"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3AF946AB"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0818F41A" w14:textId="77777777" w:rsidR="00A81E8F" w:rsidRDefault="00A81E8F" w:rsidP="008C119D">
      <w:pPr>
        <w:pStyle w:val="Odstavec1bezslovn"/>
        <w:keepNext/>
        <w:spacing w:after="120"/>
        <w:ind w:left="567"/>
        <w:rPr>
          <w:b/>
          <w:bCs/>
          <w:i/>
          <w:iCs/>
        </w:rPr>
      </w:pPr>
      <w:r>
        <w:rPr>
          <w:b/>
          <w:bCs/>
          <w:i/>
          <w:iCs/>
        </w:rPr>
        <w:t>„Kompenzace“</w:t>
      </w:r>
    </w:p>
    <w:p w14:paraId="40594517" w14:textId="568748F8"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teného a</w:t>
      </w:r>
      <w:r w:rsidR="002636A9">
        <w:t> </w:t>
      </w:r>
      <w:r>
        <w:t xml:space="preserve">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lastRenderedPageBreak/>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3BBC4D4F" w14:textId="77777777" w:rsidR="0059157E" w:rsidRDefault="0059157E" w:rsidP="00D92223">
      <w:pPr>
        <w:pStyle w:val="Odstavec1bezslovn"/>
        <w:keepNext/>
        <w:spacing w:after="120"/>
        <w:ind w:left="567"/>
        <w:rPr>
          <w:b/>
          <w:i/>
        </w:rPr>
      </w:pPr>
      <w:r w:rsidRPr="0059157E">
        <w:rPr>
          <w:b/>
          <w:i/>
        </w:rPr>
        <w:t>„Konsorcium dopravců“</w:t>
      </w:r>
    </w:p>
    <w:p w14:paraId="41EEB441" w14:textId="59BB9A8C"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w:t>
      </w:r>
      <w:r w:rsidR="002636A9">
        <w:t> </w:t>
      </w:r>
      <w:r w:rsidR="00E67A17" w:rsidRPr="008F7B83">
        <w:t xml:space="preserve">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w:t>
      </w:r>
      <w:r w:rsidR="002636A9">
        <w:t> </w:t>
      </w:r>
      <w:r w:rsidR="00B70A2F">
        <w:t>o</w:t>
      </w:r>
      <w:r w:rsidR="002636A9">
        <w:t> </w:t>
      </w:r>
      <w:r w:rsidR="00B70A2F">
        <w:t>případných změnách této smlouvy Objednatele bezodkladně informovat.</w:t>
      </w:r>
    </w:p>
    <w:p w14:paraId="7D85F24F"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16ADB298" w14:textId="5AD8854E"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Tyto dopravní výkony jsou specifikovány v</w:t>
      </w:r>
      <w:r w:rsidR="002636A9">
        <w:t> </w:t>
      </w:r>
      <w:r w:rsidRPr="009C420B">
        <w:t xml:space="preserve">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20A9284B"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47B8C22" w14:textId="024BEC45"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2636A9">
        <w:t> </w:t>
      </w:r>
      <w:r w:rsidR="000D7970" w:rsidRPr="000D7970">
        <w:t>souběhu s Tarifem PID.</w:t>
      </w:r>
      <w:r w:rsidR="000A16BC">
        <w:t xml:space="preserve"> Tyto linky jsou součástí jen některých svazků.</w:t>
      </w:r>
    </w:p>
    <w:p w14:paraId="62BBA162"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532B0CCF" w14:textId="4F3318E2"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w:t>
      </w:r>
      <w:r w:rsidRPr="008F378D">
        <w:lastRenderedPageBreak/>
        <w:t>dopravní obslužnosti hl. m. Prahy a příměstských oblastí nebo jen příměstských oblastí s</w:t>
      </w:r>
      <w:r w:rsidR="002636A9">
        <w:t> </w:t>
      </w:r>
      <w:r w:rsidRPr="008F378D">
        <w:t xml:space="preserve">vazbou na jiné </w:t>
      </w:r>
      <w:r w:rsidR="0058548C">
        <w:t>L</w:t>
      </w:r>
      <w:r w:rsidRPr="008F378D">
        <w:t>inky PID.</w:t>
      </w:r>
    </w:p>
    <w:p w14:paraId="359743BB"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070E314F" w14:textId="39B64765"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2636A9">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4686450B"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28138A51" w14:textId="78E5EAEF"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vozidel Mn, Md, Md+, Sd, Sd+, Kb a</w:t>
      </w:r>
      <w:r w:rsidR="002636A9">
        <w:t> </w:t>
      </w:r>
      <w:r w:rsidR="0066702B">
        <w:t xml:space="preserve">Kb+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 xml:space="preserve">dopravního výkonu v sobě 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10AE1EAB"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02DB466A"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Mn, Md, Md+, Sd, Sd+, Kb a Kb+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128FE24" w14:textId="77777777" w:rsidR="00DD5704" w:rsidRPr="00DD5704" w:rsidRDefault="002B2B84" w:rsidP="008C119D">
      <w:pPr>
        <w:pStyle w:val="Odstavec1bezslovn"/>
        <w:keepNext/>
        <w:spacing w:after="120"/>
        <w:ind w:left="567"/>
        <w:rPr>
          <w:b/>
          <w:i/>
        </w:rPr>
      </w:pPr>
      <w:r w:rsidRPr="00DD5704">
        <w:rPr>
          <w:b/>
          <w:i/>
        </w:rPr>
        <w:lastRenderedPageBreak/>
        <w:t>„</w:t>
      </w:r>
      <w:r w:rsidRPr="00861D74">
        <w:rPr>
          <w:b/>
          <w:bCs/>
          <w:i/>
          <w:iCs/>
        </w:rPr>
        <w:t>Operativní</w:t>
      </w:r>
      <w:r w:rsidRPr="00DD5704">
        <w:rPr>
          <w:b/>
          <w:i/>
        </w:rPr>
        <w:t xml:space="preserve"> záloha“</w:t>
      </w:r>
    </w:p>
    <w:p w14:paraId="0CAA7650"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02898D45" w14:textId="77777777" w:rsidR="00BB5045" w:rsidRPr="00D20843" w:rsidRDefault="00D20843" w:rsidP="008C119D">
      <w:pPr>
        <w:pStyle w:val="Odstavec1bezslovn"/>
        <w:keepNext/>
        <w:spacing w:after="120"/>
        <w:ind w:left="567"/>
        <w:rPr>
          <w:b/>
          <w:i/>
        </w:rPr>
      </w:pPr>
      <w:r w:rsidRPr="00D20843">
        <w:rPr>
          <w:b/>
          <w:i/>
        </w:rPr>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71FD3800"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1A5A5117" w14:textId="7B9ABF56"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xml:space="preserve">, zapsána v obchodním rejstříku u Městského soudu v Praze, oddíl </w:t>
      </w:r>
      <w:proofErr w:type="spellStart"/>
      <w:r>
        <w:t>Pr</w:t>
      </w:r>
      <w:proofErr w:type="spellEnd"/>
      <w:r>
        <w:t>, vložka 1564</w:t>
      </w:r>
      <w:r w:rsidRPr="0047349C">
        <w:t xml:space="preserve"> </w:t>
      </w:r>
      <w:r w:rsidR="0047349C">
        <w:t>a</w:t>
      </w:r>
      <w:r w:rsidR="002636A9">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15E597EE"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24023E42"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051B37AE"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0033CF8D" w14:textId="77777777" w:rsidR="006A59BE" w:rsidRPr="006A59BE" w:rsidRDefault="0047349C" w:rsidP="00933E9D">
      <w:pPr>
        <w:pStyle w:val="Odstavec1bezslovn"/>
        <w:spacing w:after="120"/>
        <w:ind w:left="1418"/>
      </w:pPr>
      <w:r>
        <w:t xml:space="preserve">HMP a </w:t>
      </w:r>
      <w:r w:rsidR="006A59BE">
        <w:t xml:space="preserve">SčK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SčK </w:t>
      </w:r>
      <w:r w:rsidR="006C0AA7">
        <w:t>ve věcech této Smlouvy</w:t>
      </w:r>
      <w:r w:rsidR="00D04BB9">
        <w:t>,</w:t>
      </w:r>
      <w:r w:rsidR="006A59BE" w:rsidRPr="006A59BE">
        <w:t xml:space="preserve"> změnu loga, změnu korporátního designu atd. </w:t>
      </w:r>
    </w:p>
    <w:p w14:paraId="5EAE16AF" w14:textId="77777777" w:rsidR="0015413B" w:rsidRDefault="0015413B" w:rsidP="008C119D">
      <w:pPr>
        <w:pStyle w:val="Odstavec1bezslovn"/>
        <w:keepNext/>
        <w:spacing w:after="120"/>
        <w:ind w:left="567"/>
        <w:rPr>
          <w:b/>
          <w:bCs/>
          <w:i/>
          <w:iCs/>
        </w:rPr>
      </w:pPr>
      <w:r w:rsidRPr="0015413B">
        <w:rPr>
          <w:b/>
          <w:bCs/>
          <w:i/>
          <w:iCs/>
        </w:rPr>
        <w:t>„Ostatní náklady systému“(„ONS“)</w:t>
      </w:r>
    </w:p>
    <w:p w14:paraId="57A915D6" w14:textId="190AA5F5"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w:t>
      </w:r>
      <w:r w:rsidR="00B255FB">
        <w:rPr>
          <w:bCs/>
        </w:rPr>
        <w:lastRenderedPageBreak/>
        <w:t xml:space="preserve">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rsidRPr="00EC1925">
        <w:t>S</w:t>
      </w:r>
      <w:r w:rsidR="00132AB8" w:rsidRPr="00EC1925">
        <w:t>mlouvy, a náklady na tisk jízdenek uhrazené pověřenému dopravci na základě smlouvy uzavřené dle čl. X</w:t>
      </w:r>
      <w:r w:rsidR="00EC1776" w:rsidRPr="00EC1925">
        <w:t>I</w:t>
      </w:r>
      <w:r w:rsidR="00132AB8" w:rsidRPr="00EC1925">
        <w:t xml:space="preserve"> odst. 4 této Smlouvy. Tyto náklady musí být Dopravcem doloženy před termínem</w:t>
      </w:r>
      <w:r w:rsidR="00132AB8" w:rsidRPr="003D7176">
        <w:t xml:space="preserve"> </w:t>
      </w:r>
      <w:r w:rsidR="00967329">
        <w:t>F</w:t>
      </w:r>
      <w:r w:rsidR="00132AB8" w:rsidRPr="003D7176">
        <w:t>inančního vyhodnocení</w:t>
      </w:r>
      <w:r w:rsidR="00132AB8">
        <w:t>,</w:t>
      </w:r>
      <w:r w:rsidR="00132AB8" w:rsidRPr="003D7176">
        <w:t xml:space="preserve"> popřípadě </w:t>
      </w:r>
      <w:r w:rsidR="00967329">
        <w:t>F</w:t>
      </w:r>
      <w:r w:rsidR="00132AB8" w:rsidRPr="003D7176">
        <w:t xml:space="preserve">inančního vyrovnání. </w:t>
      </w:r>
      <w:r w:rsidR="00132AB8">
        <w:t xml:space="preserve">V případě, že by došlo k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2636A9">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z nově upravených standardů 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0CB787F0"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Společný integrovaný dopravní systém HMP a SčK (dále jen</w:t>
      </w:r>
      <w:r>
        <w:rPr>
          <w:b/>
          <w:bCs/>
          <w:i/>
          <w:iCs/>
        </w:rPr>
        <w:t xml:space="preserve"> „PID“)</w:t>
      </w:r>
    </w:p>
    <w:p w14:paraId="77E6C9D1"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BD949A3" w14:textId="77777777" w:rsidR="00A33390" w:rsidRPr="00AA6632" w:rsidRDefault="00C62FFE" w:rsidP="0048609E">
      <w:pPr>
        <w:pStyle w:val="Odstavec1bezslovn"/>
        <w:keepNext/>
        <w:spacing w:after="120"/>
        <w:ind w:left="567"/>
        <w:rPr>
          <w:b/>
          <w:bCs/>
          <w:i/>
          <w:iCs/>
        </w:rPr>
      </w:pPr>
      <w:r w:rsidRPr="00AA6632">
        <w:rPr>
          <w:b/>
          <w:bCs/>
          <w:i/>
          <w:iCs/>
        </w:rPr>
        <w:t>„</w:t>
      </w:r>
      <w:proofErr w:type="spellStart"/>
      <w:r w:rsidRPr="00AA6632">
        <w:rPr>
          <w:b/>
          <w:bCs/>
          <w:i/>
          <w:iCs/>
        </w:rPr>
        <w:t>Předrealizační</w:t>
      </w:r>
      <w:proofErr w:type="spellEnd"/>
      <w:r w:rsidRPr="00AA6632">
        <w:rPr>
          <w:b/>
          <w:bCs/>
          <w:i/>
          <w:iCs/>
        </w:rPr>
        <w:t xml:space="preserve">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9EAF604" w14:textId="7468336B"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2636A9">
        <w:t> </w:t>
      </w:r>
      <w:r w:rsidRPr="00AA6632">
        <w:t xml:space="preserve">končí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15ECBE6A" w14:textId="77777777" w:rsidR="0038484F" w:rsidRDefault="0038484F" w:rsidP="008C119D">
      <w:pPr>
        <w:pStyle w:val="Odstavec1bezslovn"/>
        <w:keepNext/>
        <w:spacing w:after="120"/>
        <w:ind w:left="567"/>
        <w:rPr>
          <w:b/>
          <w:bCs/>
          <w:i/>
          <w:iCs/>
        </w:rPr>
      </w:pPr>
      <w:r>
        <w:rPr>
          <w:b/>
          <w:bCs/>
          <w:i/>
          <w:iCs/>
        </w:rPr>
        <w:t>„Referenční objem dopravních výkonů“</w:t>
      </w:r>
    </w:p>
    <w:p w14:paraId="36519C82"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3EE0350" w14:textId="77777777" w:rsidR="0069484C" w:rsidRDefault="0069484C" w:rsidP="008C119D">
      <w:pPr>
        <w:pStyle w:val="Odstavec1bezslovn"/>
        <w:keepNext/>
        <w:spacing w:after="120"/>
        <w:ind w:left="567"/>
        <w:rPr>
          <w:b/>
          <w:i/>
          <w:iCs/>
        </w:rPr>
      </w:pPr>
      <w:r>
        <w:rPr>
          <w:b/>
          <w:i/>
          <w:iCs/>
        </w:rPr>
        <w:lastRenderedPageBreak/>
        <w:t>„SJT“</w:t>
      </w:r>
    </w:p>
    <w:p w14:paraId="0D01F6F9"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w:t>
      </w:r>
      <w:proofErr w:type="spellStart"/>
      <w:r w:rsidR="00BA1E3D">
        <w:rPr>
          <w:iCs/>
        </w:rPr>
        <w:t>OneTicket</w:t>
      </w:r>
      <w:proofErr w:type="spellEnd"/>
      <w:r w:rsidR="00BA1E3D">
        <w:rPr>
          <w:iCs/>
        </w:rPr>
        <w:t xml:space="preserve">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1F6C58F2" w14:textId="77777777" w:rsidR="00110950" w:rsidRDefault="00110950" w:rsidP="008C119D">
      <w:pPr>
        <w:pStyle w:val="Odstavec1bezslovn"/>
        <w:keepNext/>
        <w:spacing w:after="120"/>
        <w:ind w:left="567"/>
        <w:rPr>
          <w:b/>
          <w:i/>
          <w:iCs/>
        </w:rPr>
      </w:pPr>
      <w:r>
        <w:rPr>
          <w:b/>
          <w:i/>
          <w:iCs/>
        </w:rPr>
        <w:t>„Smlouva“</w:t>
      </w:r>
    </w:p>
    <w:p w14:paraId="1A9CEF05"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118A41A6"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000544F1"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a může dojít k jejich aktualizaci do Zahájení 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6532778A"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5C20C67E"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706BC3E9"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7147B050" w14:textId="232CC8E1"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řízení nebo v</w:t>
      </w:r>
      <w:r w:rsidR="002636A9">
        <w:t> </w:t>
      </w:r>
      <w:r w:rsidR="001B3C72">
        <w:t>P</w:t>
      </w:r>
      <w:r w:rsidRPr="00E33204">
        <w:t xml:space="preserve">ředrealizačním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6643D1D7"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2D60AC8" w14:textId="391E6241"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2636A9">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 xml:space="preserve">torů bude Smlouva </w:t>
      </w:r>
      <w:r w:rsidR="00CB5141">
        <w:lastRenderedPageBreak/>
        <w:t>o</w:t>
      </w:r>
      <w:r w:rsidR="002636A9">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78688726" w14:textId="77777777" w:rsidR="004367F3" w:rsidRDefault="004367F3">
      <w:pPr>
        <w:pStyle w:val="Odstaveca"/>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5D15BD9B"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2617C671"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79249C70" w14:textId="77777777" w:rsidR="007E01DB" w:rsidRDefault="00736ED7" w:rsidP="00933E9D">
      <w:pPr>
        <w:pStyle w:val="Odstavec1bezslovn"/>
        <w:spacing w:after="120"/>
        <w:ind w:left="1418"/>
      </w:pPr>
      <w:r w:rsidRPr="00A9063F">
        <w:t>jsou</w:t>
      </w:r>
      <w:r w:rsidRPr="000C579F">
        <w:rPr>
          <w:color w:val="1F497D"/>
          <w:sz w:val="20"/>
          <w:szCs w:val="20"/>
        </w:rPr>
        <w:t xml:space="preserve"> </w:t>
      </w:r>
      <w:r>
        <w:t>smlouvy</w:t>
      </w:r>
      <w:r w:rsidRPr="00736ED7">
        <w:t xml:space="preserve"> o nájmu zařízení pro zveřejnění jízdního řádu vč. příslušné přílohy</w:t>
      </w:r>
      <w:r>
        <w:t xml:space="preserve">. Zastávková </w:t>
      </w:r>
      <w:r w:rsidRPr="002E27C6">
        <w:t>zařízení jsou na území HMP ve vlastnictví DPP neb ROPID.</w:t>
      </w:r>
      <w:r>
        <w:t xml:space="preserve"> Náklady na využívání zastávkových zařízení </w:t>
      </w:r>
      <w:r w:rsidR="00DE037D">
        <w:t xml:space="preserve">budou </w:t>
      </w:r>
      <w:r>
        <w:t xml:space="preserve">uvedeny přímo </w:t>
      </w:r>
      <w:r w:rsidRPr="00C3170F">
        <w:t>v příloze č. 18</w:t>
      </w:r>
      <w:r>
        <w:t xml:space="preserve"> </w:t>
      </w:r>
      <w:r w:rsidR="00A70F08" w:rsidRPr="00A70F08">
        <w:t>(</w:t>
      </w:r>
      <w:r w:rsidR="00594ED9">
        <w:t xml:space="preserve">bude doplněna k datu </w:t>
      </w:r>
      <w:r w:rsidR="00A70F08" w:rsidRPr="00A70F08">
        <w:t>zahájení plnění Smlouvy)</w:t>
      </w:r>
      <w:r w:rsidR="00A70F08">
        <w:t xml:space="preserve"> </w:t>
      </w:r>
      <w:r>
        <w:t>podle vlastníka</w:t>
      </w:r>
      <w:r w:rsidR="00562F6C">
        <w:t>,</w:t>
      </w:r>
      <w:r>
        <w:t xml:space="preserve"> s nímž bude smlouva uzavírána. Náklady na využívání zastávkových zařízení nevstupují do NCDV a NCDDV, ale jsou připočteny</w:t>
      </w:r>
      <w:r w:rsidR="000C256F">
        <w:t xml:space="preserve"> ve skutečné výši při výpočtu </w:t>
      </w:r>
      <w:r w:rsidR="00A574BD">
        <w:t>K</w:t>
      </w:r>
      <w:r w:rsidR="000C256F">
        <w:t>ompenzace</w:t>
      </w:r>
      <w:r>
        <w:t xml:space="preserve">. Indexace </w:t>
      </w:r>
      <w:r w:rsidR="00035949">
        <w:t>nák</w:t>
      </w:r>
      <w:r w:rsidR="00843583">
        <w:t>l</w:t>
      </w:r>
      <w:r w:rsidR="00035949">
        <w:t>a</w:t>
      </w:r>
      <w:r w:rsidR="00843583">
        <w:t xml:space="preserve">dů </w:t>
      </w:r>
      <w:r w:rsidR="00231B34">
        <w:t xml:space="preserve">se řídí </w:t>
      </w:r>
      <w:r w:rsidR="00391D71">
        <w:t xml:space="preserve">podle přílohy č. 6. </w:t>
      </w:r>
      <w:r w:rsidR="00A210BE">
        <w:t xml:space="preserve">této </w:t>
      </w:r>
      <w:r w:rsidR="008A1188">
        <w:t xml:space="preserve">Smlouvy </w:t>
      </w:r>
      <w:r w:rsidR="00391D71">
        <w:t>a smluv uvedených v příloze č. 18.</w:t>
      </w:r>
      <w:r w:rsidR="00A9063F">
        <w:t xml:space="preserve"> Popis a způsob vyúčtování je podrobněji upraven v této </w:t>
      </w:r>
      <w:r w:rsidR="00560618">
        <w:t>S</w:t>
      </w:r>
      <w:r w:rsidR="00A9063F">
        <w:t>mlouvě a v jejích přílohách.</w:t>
      </w:r>
    </w:p>
    <w:p w14:paraId="0C926828"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67B2768F"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447B3659"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5E0CB79" w14:textId="33874E94"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r w:rsidR="009D1F77">
        <w:t>Sč</w:t>
      </w:r>
      <w:r w:rsidR="00976FE3">
        <w:t>K</w:t>
      </w:r>
      <w:r w:rsidR="009D1F77">
        <w:t xml:space="preserve"> </w:t>
      </w:r>
      <w:r>
        <w:t>a</w:t>
      </w:r>
      <w:r w:rsidR="002636A9">
        <w:t>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5BEAC450"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587A055B" w14:textId="34D0FF75"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2636A9">
        <w:t> </w:t>
      </w:r>
      <w:r w:rsidR="00562263">
        <w:t>Z</w:t>
      </w:r>
      <w:r>
        <w:t xml:space="preserve">ávazný jízdní řád </w:t>
      </w:r>
      <w:r w:rsidR="002453C3">
        <w:t>L</w:t>
      </w:r>
      <w:r>
        <w:t>inky.</w:t>
      </w:r>
    </w:p>
    <w:p w14:paraId="5C2C5B29" w14:textId="77777777" w:rsidR="00D20843" w:rsidRDefault="000327DA" w:rsidP="008C119D">
      <w:pPr>
        <w:pStyle w:val="Odstavec1bezslovn"/>
        <w:keepNext/>
        <w:spacing w:after="120"/>
        <w:ind w:left="567"/>
        <w:rPr>
          <w:b/>
          <w:bCs/>
          <w:i/>
          <w:iCs/>
        </w:rPr>
      </w:pPr>
      <w:r>
        <w:rPr>
          <w:b/>
          <w:bCs/>
          <w:i/>
          <w:iCs/>
        </w:rPr>
        <w:lastRenderedPageBreak/>
        <w:t>„Typy vozidel“</w:t>
      </w:r>
    </w:p>
    <w:p w14:paraId="2CB20B56"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Midibus, Midibus+,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4569BB1B"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043BE4F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29D3D60"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8CC59CA" w14:textId="77777777" w:rsidR="00665F2C" w:rsidRPr="00A276BE" w:rsidRDefault="00665F2C" w:rsidP="00665F2C">
            <w:pPr>
              <w:ind w:left="486" w:hanging="486"/>
              <w:rPr>
                <w:sz w:val="24"/>
                <w:szCs w:val="24"/>
              </w:rPr>
            </w:pPr>
            <w:r w:rsidRPr="00A276BE">
              <w:rPr>
                <w:sz w:val="24"/>
                <w:szCs w:val="24"/>
              </w:rPr>
              <w:t>Minibus (Mn)</w:t>
            </w:r>
          </w:p>
        </w:tc>
      </w:tr>
      <w:tr w:rsidR="00665F2C" w:rsidRPr="00B72C98" w14:paraId="44731AAA"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5485F0D" w14:textId="77777777" w:rsidR="00665F2C" w:rsidRPr="00A276BE" w:rsidRDefault="00665F2C">
            <w:pPr>
              <w:rPr>
                <w:sz w:val="24"/>
                <w:szCs w:val="24"/>
              </w:rPr>
            </w:pPr>
            <w:r w:rsidRPr="00A276BE">
              <w:rPr>
                <w:sz w:val="24"/>
                <w:szCs w:val="24"/>
              </w:rPr>
              <w:t>Midibus (Md)</w:t>
            </w:r>
          </w:p>
        </w:tc>
      </w:tr>
      <w:tr w:rsidR="00665F2C" w:rsidRPr="00B72C98" w14:paraId="445B4E21"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ED2B44B" w14:textId="77777777" w:rsidR="00665F2C" w:rsidRPr="00A276BE" w:rsidRDefault="00665F2C" w:rsidP="00665F2C">
            <w:pPr>
              <w:rPr>
                <w:sz w:val="24"/>
                <w:szCs w:val="24"/>
              </w:rPr>
            </w:pPr>
            <w:r w:rsidRPr="00A276BE">
              <w:rPr>
                <w:sz w:val="24"/>
                <w:szCs w:val="24"/>
              </w:rPr>
              <w:t>Midibus+ (Md+, nebo  Md@)</w:t>
            </w:r>
          </w:p>
        </w:tc>
      </w:tr>
      <w:tr w:rsidR="00665F2C" w:rsidRPr="00B72C98" w14:paraId="59E940C0"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DD11A42" w14:textId="77777777" w:rsidR="00665F2C" w:rsidRPr="00A276BE" w:rsidRDefault="00665F2C">
            <w:pPr>
              <w:rPr>
                <w:sz w:val="24"/>
                <w:szCs w:val="24"/>
              </w:rPr>
            </w:pPr>
            <w:r w:rsidRPr="00A276BE">
              <w:rPr>
                <w:sz w:val="24"/>
                <w:szCs w:val="24"/>
              </w:rPr>
              <w:t>Standard (Sd)</w:t>
            </w:r>
          </w:p>
        </w:tc>
      </w:tr>
      <w:tr w:rsidR="00665F2C" w:rsidRPr="00B72C98" w14:paraId="3253C022"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6465D971" w14:textId="77777777" w:rsidR="00665F2C" w:rsidRPr="00A276BE" w:rsidRDefault="00665F2C" w:rsidP="00665F2C">
            <w:pPr>
              <w:rPr>
                <w:sz w:val="24"/>
                <w:szCs w:val="24"/>
              </w:rPr>
            </w:pPr>
            <w:r w:rsidRPr="00A276BE">
              <w:rPr>
                <w:sz w:val="24"/>
                <w:szCs w:val="24"/>
              </w:rPr>
              <w:t>Standard+ (Sd+, nebo Sd@)</w:t>
            </w:r>
          </w:p>
        </w:tc>
      </w:tr>
      <w:tr w:rsidR="00665F2C" w:rsidRPr="00B72C98" w14:paraId="31DBE0EC"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1FEAA66" w14:textId="77777777" w:rsidR="00665F2C" w:rsidRPr="00A276BE" w:rsidRDefault="00665F2C">
            <w:pPr>
              <w:rPr>
                <w:sz w:val="24"/>
                <w:szCs w:val="24"/>
              </w:rPr>
            </w:pPr>
            <w:r w:rsidRPr="00A276BE">
              <w:rPr>
                <w:sz w:val="24"/>
                <w:szCs w:val="24"/>
              </w:rPr>
              <w:t>Kloubový (Kb)</w:t>
            </w:r>
          </w:p>
        </w:tc>
      </w:tr>
      <w:tr w:rsidR="00665F2C" w:rsidRPr="00B72C98" w14:paraId="3EBF6978"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5B509DB7" w14:textId="77777777" w:rsidR="00665F2C" w:rsidRPr="00A276BE" w:rsidRDefault="00665F2C" w:rsidP="00665F2C">
            <w:pPr>
              <w:rPr>
                <w:sz w:val="24"/>
                <w:szCs w:val="24"/>
              </w:rPr>
            </w:pPr>
            <w:r w:rsidRPr="00A276BE">
              <w:rPr>
                <w:sz w:val="24"/>
                <w:szCs w:val="24"/>
              </w:rPr>
              <w:t>Kloubový+ (Kb+, nebo Kb@)</w:t>
            </w:r>
          </w:p>
        </w:tc>
      </w:tr>
    </w:tbl>
    <w:p w14:paraId="503E0153" w14:textId="77777777" w:rsidR="00CD7521" w:rsidRPr="00A276BE" w:rsidRDefault="00CD7521" w:rsidP="008C119D">
      <w:pPr>
        <w:ind w:left="567"/>
        <w:rPr>
          <w:rFonts w:eastAsia="Calibri"/>
          <w:sz w:val="24"/>
          <w:szCs w:val="24"/>
          <w:lang w:eastAsia="en-US"/>
        </w:rPr>
      </w:pPr>
    </w:p>
    <w:p w14:paraId="75C5BA18"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 xml:space="preserve">které označuje bezbariérovost vozidla např. </w:t>
      </w:r>
      <w:proofErr w:type="spellStart"/>
      <w:r w:rsidRPr="00A276BE">
        <w:rPr>
          <w:rFonts w:eastAsia="Calibri"/>
          <w:sz w:val="24"/>
          <w:szCs w:val="24"/>
          <w:lang w:eastAsia="en-US"/>
        </w:rPr>
        <w:t>SdN</w:t>
      </w:r>
      <w:proofErr w:type="spellEnd"/>
      <w:r w:rsidRPr="00A276BE">
        <w:rPr>
          <w:rFonts w:eastAsia="Calibri"/>
          <w:sz w:val="24"/>
          <w:szCs w:val="24"/>
          <w:lang w:eastAsia="en-US"/>
        </w:rPr>
        <w:t xml:space="preserve"> (standardní nízkopodlažní)</w:t>
      </w:r>
      <w:r w:rsidR="00CD7521" w:rsidRPr="00A276BE">
        <w:rPr>
          <w:rFonts w:eastAsia="Calibri"/>
          <w:sz w:val="24"/>
          <w:szCs w:val="24"/>
          <w:lang w:eastAsia="en-US"/>
        </w:rPr>
        <w:t>.</w:t>
      </w:r>
    </w:p>
    <w:p w14:paraId="3D812EF8" w14:textId="77777777" w:rsidR="008E05AD" w:rsidRPr="00A276BE" w:rsidRDefault="008E05AD" w:rsidP="008C119D">
      <w:pPr>
        <w:ind w:left="567"/>
        <w:rPr>
          <w:rFonts w:eastAsia="Calibri"/>
          <w:sz w:val="24"/>
          <w:szCs w:val="24"/>
          <w:lang w:eastAsia="en-US"/>
        </w:rPr>
      </w:pPr>
    </w:p>
    <w:p w14:paraId="1FF3AA80"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61E0B223" w14:textId="51F5463A"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2636A9">
        <w:t> </w:t>
      </w:r>
      <w:r w:rsidR="008E05AD" w:rsidRPr="002E27C6">
        <w:t>podílu ekologicky čistých vozidel</w:t>
      </w:r>
      <w:r w:rsidR="00EF4592" w:rsidRPr="002E27C6">
        <w:t>, nestanoví</w:t>
      </w:r>
      <w:r w:rsidR="00EF4592" w:rsidRPr="002E27C6">
        <w:noBreakHyphen/>
        <w:t>li právní předpisy podmínky přísnější, a</w:t>
      </w:r>
      <w:r w:rsidR="002636A9">
        <w:t> </w:t>
      </w:r>
      <w:r w:rsidR="00EF4592" w:rsidRPr="002E27C6">
        <w:t>zahrnout je do kalkulace nabídkové ceny přímo</w:t>
      </w:r>
      <w:r w:rsidR="008E05AD" w:rsidRPr="002E27C6">
        <w:t>.</w:t>
      </w:r>
    </w:p>
    <w:bookmarkEnd w:id="4"/>
    <w:p w14:paraId="041EC70E"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BC70B80" w14:textId="77777777"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SčK </w:t>
      </w:r>
      <w:r>
        <w:t xml:space="preserve">v souladu s § 2 </w:t>
      </w:r>
      <w:r w:rsidR="00C60530">
        <w:t>ZVS</w:t>
      </w:r>
      <w:r>
        <w:t xml:space="preserve">, a to v rozsahu a za podmínek stanovených dále touto </w:t>
      </w:r>
      <w:r w:rsidR="00D852B2">
        <w:t>S</w:t>
      </w:r>
      <w:r>
        <w:t>mlouvou</w:t>
      </w:r>
      <w:r w:rsidR="004A4397">
        <w:t xml:space="preserve"> a na území SčK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r w:rsidR="00281A71">
        <w:t>SčK</w:t>
      </w:r>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proofErr w:type="gramStart"/>
      <w:r w:rsidR="00346DA6">
        <w:t>…….</w:t>
      </w:r>
      <w:proofErr w:type="gramEnd"/>
      <w:r w:rsidR="00346DA6">
        <w:t xml:space="preserve">. </w:t>
      </w:r>
      <w:r w:rsidR="004A4397" w:rsidRPr="0029662C">
        <w:t>do</w:t>
      </w:r>
      <w:proofErr w:type="gramStart"/>
      <w:r w:rsidR="00346DA6">
        <w:t>…….</w:t>
      </w:r>
      <w:proofErr w:type="gramEnd"/>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SčK</w:t>
      </w:r>
      <w:r w:rsidR="004A4397" w:rsidRPr="0029662C">
        <w:t>“)</w:t>
      </w:r>
    </w:p>
    <w:p w14:paraId="0E10F5CF" w14:textId="77777777" w:rsidR="00E7344A" w:rsidRPr="0029662C" w:rsidRDefault="00E7344A" w:rsidP="008C119D">
      <w:pPr>
        <w:pStyle w:val="Odstavec1bezslovn"/>
        <w:keepNext/>
        <w:spacing w:after="120"/>
        <w:ind w:left="567"/>
        <w:rPr>
          <w:b/>
          <w:i/>
        </w:rPr>
      </w:pPr>
      <w:r w:rsidRPr="0029662C">
        <w:rPr>
          <w:b/>
          <w:i/>
        </w:rPr>
        <w:lastRenderedPageBreak/>
        <w:t>„</w:t>
      </w:r>
      <w:r w:rsidRPr="0029662C">
        <w:rPr>
          <w:b/>
          <w:bCs/>
          <w:i/>
          <w:iCs/>
        </w:rPr>
        <w:t>Vyhláška</w:t>
      </w:r>
      <w:r w:rsidRPr="0029662C">
        <w:rPr>
          <w:b/>
          <w:i/>
        </w:rPr>
        <w:t xml:space="preserve"> </w:t>
      </w:r>
      <w:r w:rsidR="00CD32FB">
        <w:rPr>
          <w:b/>
          <w:i/>
        </w:rPr>
        <w:t xml:space="preserve">č. </w:t>
      </w:r>
      <w:r w:rsidRPr="0029662C">
        <w:rPr>
          <w:b/>
          <w:i/>
        </w:rPr>
        <w:t>296/2010 Sb.“</w:t>
      </w:r>
    </w:p>
    <w:p w14:paraId="3BB2C48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542AC0C4"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073208DB"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w:t>
      </w:r>
      <w:proofErr w:type="spellStart"/>
      <w:r w:rsidR="00B918F6">
        <w:t>Předrealizačního</w:t>
      </w:r>
      <w:proofErr w:type="spellEnd"/>
      <w:r w:rsidR="00B918F6">
        <w:t xml:space="preserve">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258A7162"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t>„</w:t>
      </w:r>
      <w:r w:rsidRPr="00A33390">
        <w:rPr>
          <w:b/>
          <w:bCs/>
          <w:i/>
          <w:iCs/>
        </w:rPr>
        <w:t>Zákon o registru smluv“</w:t>
      </w:r>
    </w:p>
    <w:p w14:paraId="4B2C7C71"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04AECB9A" w14:textId="77777777" w:rsidR="002C6057" w:rsidRPr="00A33390" w:rsidRDefault="002C6057" w:rsidP="008C119D">
      <w:pPr>
        <w:pStyle w:val="Odstavec1bezslovn"/>
        <w:widowControl w:val="0"/>
        <w:spacing w:after="120"/>
        <w:ind w:left="567"/>
        <w:rPr>
          <w:b/>
          <w:bCs/>
          <w:i/>
          <w:iCs/>
        </w:rPr>
      </w:pPr>
      <w:r w:rsidRPr="00A33390">
        <w:rPr>
          <w:b/>
          <w:bCs/>
          <w:i/>
          <w:iCs/>
        </w:rPr>
        <w:t>„Zákon o svobodném přístupu k informacím“ („</w:t>
      </w:r>
      <w:proofErr w:type="spellStart"/>
      <w:r w:rsidRPr="00A33390">
        <w:rPr>
          <w:b/>
          <w:bCs/>
          <w:i/>
          <w:iCs/>
        </w:rPr>
        <w:t>InfZ</w:t>
      </w:r>
      <w:proofErr w:type="spellEnd"/>
      <w:r w:rsidRPr="00A33390">
        <w:rPr>
          <w:b/>
          <w:bCs/>
          <w:i/>
          <w:iCs/>
        </w:rPr>
        <w:t xml:space="preserve">“) </w:t>
      </w:r>
    </w:p>
    <w:p w14:paraId="40C59089"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7646BD72" w14:textId="77777777" w:rsidR="00A81E8F" w:rsidRDefault="00A81E8F" w:rsidP="008C119D">
      <w:pPr>
        <w:pStyle w:val="Odstavec1bezslovn"/>
        <w:keepNext/>
        <w:spacing w:after="120"/>
        <w:ind w:left="567"/>
        <w:rPr>
          <w:b/>
          <w:bCs/>
          <w:i/>
          <w:iCs/>
        </w:rPr>
      </w:pPr>
      <w:r>
        <w:rPr>
          <w:b/>
          <w:bCs/>
          <w:i/>
          <w:iCs/>
        </w:rPr>
        <w:t>„Závazný rozsah dopravních výkonů“</w:t>
      </w:r>
    </w:p>
    <w:p w14:paraId="12DEAAEA" w14:textId="5027CD2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2636A9">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034F8716" w14:textId="77777777" w:rsidR="00A81E8F" w:rsidRPr="00AA6192" w:rsidRDefault="00A81E8F" w:rsidP="002A2840">
      <w:pPr>
        <w:pStyle w:val="Odstavec1bezslovn"/>
        <w:keepNext/>
        <w:spacing w:before="360" w:after="0"/>
        <w:ind w:left="567"/>
        <w:jc w:val="center"/>
        <w:rPr>
          <w:b/>
        </w:rPr>
      </w:pPr>
      <w:r w:rsidRPr="00AA6192">
        <w:rPr>
          <w:b/>
        </w:rPr>
        <w:t>Článek II</w:t>
      </w:r>
    </w:p>
    <w:p w14:paraId="1CFE13B0"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5A45FF5C"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4A6254A6"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nebo na příslušném území SčK</w:t>
      </w:r>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3956312F" w14:textId="77777777"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eřejné služby spočívající v zajištění dopravní obslužnosti příslušného území HMP</w:t>
      </w:r>
      <w:r w:rsidR="00545D97">
        <w:t xml:space="preserve"> </w:t>
      </w:r>
      <w:r>
        <w:t xml:space="preserve">veřejnou hromadnou dopravou, a to v rozsahu závazku </w:t>
      </w:r>
      <w:r w:rsidR="006B57F4">
        <w:t>V</w:t>
      </w:r>
      <w:r>
        <w:t xml:space="preserve">eřejné služby podle této </w:t>
      </w:r>
      <w:r w:rsidR="00CE3492">
        <w:t>S</w:t>
      </w:r>
      <w:r>
        <w:t>mlouvy,</w:t>
      </w:r>
    </w:p>
    <w:p w14:paraId="3AA9997D" w14:textId="77777777" w:rsidR="00A81E8F" w:rsidRDefault="00A81E8F" w:rsidP="00933E9D">
      <w:pPr>
        <w:pStyle w:val="Odstavecaodrky"/>
        <w:tabs>
          <w:tab w:val="clear" w:pos="1361"/>
        </w:tabs>
        <w:ind w:left="1701" w:hanging="283"/>
      </w:pPr>
      <w:r w:rsidRPr="00933E9D">
        <w:lastRenderedPageBreak/>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77219D8" w14:textId="77777777" w:rsidR="00A81E8F" w:rsidRDefault="00A81E8F" w:rsidP="002A2840">
      <w:pPr>
        <w:pStyle w:val="slo"/>
        <w:keepNext/>
        <w:spacing w:before="360"/>
        <w:ind w:left="567"/>
      </w:pPr>
      <w:r>
        <w:t>Článek III</w:t>
      </w:r>
    </w:p>
    <w:p w14:paraId="0F56273F" w14:textId="77777777" w:rsidR="00A81E8F" w:rsidRDefault="00935899" w:rsidP="002A2840">
      <w:pPr>
        <w:pStyle w:val="lnekIbezsla"/>
        <w:keepNext/>
        <w:tabs>
          <w:tab w:val="clear" w:pos="720"/>
        </w:tabs>
        <w:spacing w:before="0"/>
        <w:ind w:left="567" w:firstLine="0"/>
        <w:rPr>
          <w:i/>
        </w:rPr>
      </w:pPr>
      <w:r>
        <w:t>Rozsah dopravních výkonů</w:t>
      </w:r>
    </w:p>
    <w:p w14:paraId="772C6311"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7CE17271" w14:textId="5BE50D96"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kalendářní rok. Objednatel při stanovení Závazného jízdního 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2636A9">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6FF04F36"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11BB5B0"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4F161081" w14:textId="77777777"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3B3D16">
        <w:t>s</w:t>
      </w:r>
      <w:r w:rsidR="000F21E0">
        <w:t>mlouvu uzavřenou ve stejném zadávacím řízení se SčK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 xml:space="preserve">nezapočítávají vyhrazené změny jízdních řádů specifikované v souladu s územními plány a 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 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1C84108A"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w:t>
      </w:r>
      <w:proofErr w:type="spellStart"/>
      <w:r w:rsidRPr="00F970C6">
        <w:t>párovost</w:t>
      </w:r>
      <w:proofErr w:type="spellEnd"/>
      <w:r w:rsidRPr="00F970C6">
        <w:t xml:space="preserve">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w:t>
      </w:r>
      <w:r w:rsidRPr="00F970C6">
        <w:lastRenderedPageBreak/>
        <w:t xml:space="preserve">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p>
    <w:p w14:paraId="117B3249" w14:textId="2E8BB15D"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2636A9">
        <w:t> </w:t>
      </w:r>
      <w:r w:rsidR="001B0593">
        <w:t xml:space="preserve">personálu </w:t>
      </w:r>
      <w:r w:rsidR="001B0593" w:rsidRPr="00CA66A8">
        <w:t xml:space="preserve">nezbytných </w:t>
      </w:r>
      <w:bookmarkEnd w:id="5"/>
      <w:r w:rsidRPr="00CA66A8">
        <w:t>k zajištění provozu.</w:t>
      </w:r>
    </w:p>
    <w:p w14:paraId="3E44DE2E"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730C655F" w14:textId="77777777" w:rsidR="00A81E8F" w:rsidRPr="00F57919" w:rsidRDefault="00A81E8F" w:rsidP="008C119D">
      <w:pPr>
        <w:pStyle w:val="Odstavec1"/>
        <w:tabs>
          <w:tab w:val="clear" w:pos="644"/>
        </w:tabs>
        <w:ind w:left="567" w:hanging="567"/>
        <w:rPr>
          <w:szCs w:val="22"/>
        </w:rPr>
      </w:pPr>
      <w:r w:rsidRPr="00F57919">
        <w:rPr>
          <w:szCs w:val="22"/>
        </w:rPr>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3D99E579" w14:textId="29F40B17"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2636A9">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w:t>
      </w:r>
      <w:r w:rsidR="00B5788E" w:rsidRPr="00F57919">
        <w:rPr>
          <w:szCs w:val="22"/>
        </w:rPr>
        <w:lastRenderedPageBreak/>
        <w:t xml:space="preserve">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54052574" w14:textId="77777777" w:rsidR="00980F91" w:rsidRDefault="002D7CCB" w:rsidP="008C119D">
      <w:pPr>
        <w:pStyle w:val="Odstavec1"/>
        <w:tabs>
          <w:tab w:val="clear" w:pos="644"/>
        </w:tabs>
        <w:ind w:left="567" w:hanging="567"/>
      </w:pPr>
      <w:r>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647AAC74"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lastRenderedPageBreak/>
        <w:t xml:space="preserve">Dopravcem </w:t>
      </w:r>
      <w:r w:rsidRPr="00420AB6">
        <w:t>navržené Vozové jízdní řády vést ke zvýšení prázdných jízd (technických přejezdů).</w:t>
      </w:r>
    </w:p>
    <w:p w14:paraId="5136CBC3" w14:textId="2D5F8AB3"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2636A9">
        <w:t> </w:t>
      </w:r>
      <w:r w:rsidR="00DE4FA8">
        <w:t>neuzavření</w:t>
      </w:r>
      <w:r w:rsidR="001B3F41">
        <w:t>m</w:t>
      </w:r>
      <w:r w:rsidR="00DE4FA8">
        <w:t xml:space="preserve"> dodatku bude dodatek sestaven vždy.</w:t>
      </w:r>
    </w:p>
    <w:p w14:paraId="3E33C7B7" w14:textId="23CBADCF"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2636A9">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2636A9">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2636A9">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63818315"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7A8EA108"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4CC49908"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2D2F9BC1" w14:textId="77777777" w:rsidR="00F1078F" w:rsidRDefault="00F1078F">
      <w:pPr>
        <w:pStyle w:val="Odstavec1"/>
        <w:numPr>
          <w:ilvl w:val="2"/>
          <w:numId w:val="10"/>
        </w:numPr>
        <w:tabs>
          <w:tab w:val="clear" w:pos="1440"/>
        </w:tabs>
        <w:ind w:left="2127" w:hanging="426"/>
      </w:pPr>
      <w:r>
        <w:lastRenderedPageBreak/>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w:t>
      </w:r>
      <w:proofErr w:type="spellStart"/>
      <w:r w:rsidR="006C27F0">
        <w:t>ii</w:t>
      </w:r>
      <w:proofErr w:type="spellEnd"/>
      <w:r w:rsidR="006C27F0">
        <w:t>).</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1676F868"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w:t>
      </w:r>
      <w:proofErr w:type="spellStart"/>
      <w:r w:rsidRPr="00A95C67">
        <w:t>ii</w:t>
      </w:r>
      <w:proofErr w:type="spellEnd"/>
      <w:r w:rsidRPr="00A95C67">
        <w:t xml:space="preserve">)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6D247795"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oddodavatele v případech, 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2B0C8C1C" w14:textId="08E772E1"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2636A9">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1B67E71D"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7C1A0E4F" w14:textId="495A74CA"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2636A9">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0EA3F78B" w14:textId="77777777" w:rsidR="00A81E8F" w:rsidRDefault="00A81E8F" w:rsidP="002A2840">
      <w:pPr>
        <w:pStyle w:val="slo"/>
        <w:keepNext/>
        <w:spacing w:before="360"/>
        <w:ind w:left="567"/>
      </w:pPr>
      <w:r w:rsidRPr="00361DFA">
        <w:t>Článek IV</w:t>
      </w:r>
    </w:p>
    <w:p w14:paraId="435C594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48DAB597"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09753ACD"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 xml:space="preserve">opravnímu úřadu ke schválení jízdní řády. Dopravce je povinen o vydání licencí a schválení jízdních řádů usilovat </w:t>
      </w:r>
      <w:r>
        <w:lastRenderedPageBreak/>
        <w:t>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715D6EE3"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2873DEF2" w14:textId="77777777" w:rsidR="00A81E8F" w:rsidRPr="009060F5" w:rsidRDefault="00A81E8F" w:rsidP="002A2840">
      <w:pPr>
        <w:pStyle w:val="slo"/>
        <w:keepNext/>
        <w:spacing w:before="360"/>
        <w:ind w:left="567"/>
      </w:pPr>
      <w:r w:rsidRPr="009060F5">
        <w:t>Článek V</w:t>
      </w:r>
    </w:p>
    <w:p w14:paraId="003CB3B9"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33C77076"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nebo příslušném území SčK</w:t>
      </w:r>
      <w:r w:rsidR="00846E36">
        <w:t>, případně jiných krajů,</w:t>
      </w:r>
      <w:r w:rsidR="008A613C">
        <w:t xml:space="preserve"> </w:t>
      </w:r>
      <w:r>
        <w:t>údajem o skutečně provedených výkonech</w:t>
      </w:r>
      <w:r w:rsidR="00E47F0D">
        <w:t>.</w:t>
      </w:r>
      <w:r>
        <w:t xml:space="preserve"> </w:t>
      </w:r>
    </w:p>
    <w:p w14:paraId="053237D0"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7293D95C" w14:textId="77777777" w:rsidR="00A81E8F" w:rsidRDefault="00A81E8F" w:rsidP="003B3214">
      <w:pPr>
        <w:pStyle w:val="Odstavec1"/>
        <w:tabs>
          <w:tab w:val="clear" w:pos="644"/>
        </w:tabs>
        <w:ind w:left="567" w:hanging="567"/>
      </w:pPr>
      <w:r>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2D06A478"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72E067C8"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SčK, týká-li se objednaný operativní výkon i objednatele Sč</w:t>
      </w:r>
      <w:r w:rsidR="00505568">
        <w:t>K</w:t>
      </w:r>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25FA5BD8"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10A22E6F"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38DC1E4F" w14:textId="77777777" w:rsidR="00B25855" w:rsidRPr="00000319" w:rsidRDefault="00000319" w:rsidP="002A2840">
      <w:pPr>
        <w:pStyle w:val="slo"/>
        <w:keepNext/>
        <w:spacing w:before="360"/>
        <w:ind w:left="567"/>
      </w:pPr>
      <w:r>
        <w:t>Č</w:t>
      </w:r>
      <w:r w:rsidR="00B25855">
        <w:t xml:space="preserve">lánek </w:t>
      </w:r>
      <w:r>
        <w:t>VI</w:t>
      </w:r>
    </w:p>
    <w:p w14:paraId="6F838933"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243354D4"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w:t>
      </w:r>
      <w:r w:rsidRPr="00000319">
        <w:rPr>
          <w:rFonts w:eastAsia="Calibri"/>
        </w:rPr>
        <w:lastRenderedPageBreak/>
        <w:t>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604A00B0"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 xml:space="preserve">opravce učinil veškerá rozumně </w:t>
      </w:r>
      <w:proofErr w:type="spellStart"/>
      <w:r w:rsidRPr="005A7B94">
        <w:rPr>
          <w:rFonts w:eastAsia="Calibri"/>
        </w:rPr>
        <w:t>požadovatelná</w:t>
      </w:r>
      <w:proofErr w:type="spellEnd"/>
      <w:r w:rsidRPr="005A7B94">
        <w:rPr>
          <w:rFonts w:eastAsia="Calibri"/>
        </w:rPr>
        <w:t xml:space="preserve"> opatření k odvrácení důsledků stávky a stávka proběhla v souladu s relevantními právními předpisy, zejména se zákonem č. 2/1991 Sb., o kolektivním vyjednávání, ve znění pozdějších předpisů.</w:t>
      </w:r>
    </w:p>
    <w:p w14:paraId="12093835"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w:t>
      </w:r>
      <w:proofErr w:type="spellStart"/>
      <w:r w:rsidRPr="00641A47">
        <w:rPr>
          <w:rFonts w:eastAsia="Calibri"/>
        </w:rPr>
        <w:t>ii</w:t>
      </w:r>
      <w:proofErr w:type="spellEnd"/>
      <w:r w:rsidRPr="00641A47">
        <w:rPr>
          <w:rFonts w:eastAsia="Calibri"/>
        </w:rPr>
        <w:t>)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opravce v prodlení s plněním své povinnosti, a dále (</w:t>
      </w:r>
      <w:proofErr w:type="spellStart"/>
      <w:r w:rsidRPr="00641A47">
        <w:rPr>
          <w:rFonts w:eastAsia="Calibri"/>
        </w:rPr>
        <w:t>iii</w:t>
      </w:r>
      <w:proofErr w:type="spellEnd"/>
      <w:r w:rsidRPr="00641A47">
        <w:rPr>
          <w:rFonts w:eastAsia="Calibri"/>
        </w:rPr>
        <w:t xml:space="preserve">)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06BDFBAF"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416D256B" w14:textId="4E75572F" w:rsidR="00B25855" w:rsidRDefault="00B25855" w:rsidP="0016254B">
      <w:pPr>
        <w:pStyle w:val="Odstavec1"/>
        <w:tabs>
          <w:tab w:val="clear" w:pos="644"/>
        </w:tabs>
        <w:ind w:left="567" w:hanging="567"/>
        <w:rPr>
          <w:rFonts w:eastAsia="Calibri"/>
        </w:rPr>
      </w:pPr>
      <w:r w:rsidRPr="00000319">
        <w:rPr>
          <w:rFonts w:eastAsia="Calibri"/>
        </w:rPr>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2636A9">
        <w:rPr>
          <w:rFonts w:eastAsia="Calibri"/>
        </w:rPr>
        <w:t> </w:t>
      </w:r>
      <w:r w:rsidRPr="00000319">
        <w:rPr>
          <w:rFonts w:eastAsia="Calibri"/>
        </w:rPr>
        <w:t>nepřekonatelných překážek objektivně možné splnit.</w:t>
      </w:r>
    </w:p>
    <w:p w14:paraId="1341403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w:t>
      </w:r>
      <w:proofErr w:type="spellStart"/>
      <w:r w:rsidRPr="00FF101B">
        <w:t>CDV</w:t>
      </w:r>
      <w:r w:rsidR="00251CD6" w:rsidRPr="00251CD6">
        <w:t>Mi</w:t>
      </w:r>
      <w:proofErr w:type="spellEnd"/>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w:t>
      </w:r>
      <w:proofErr w:type="spellStart"/>
      <w:r w:rsidRPr="00FF101B">
        <w:t>CDV</w:t>
      </w:r>
      <w:r w:rsidR="00251CD6" w:rsidRPr="00251CD6">
        <w:t>Mi</w:t>
      </w:r>
      <w:proofErr w:type="spellEnd"/>
      <w:r w:rsidRPr="00FF101B">
        <w:t xml:space="preserve"> vypočítává.</w:t>
      </w:r>
    </w:p>
    <w:p w14:paraId="4949E06A"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proofErr w:type="spellStart"/>
      <w:r w:rsidRPr="00FF101B">
        <w:rPr>
          <w:rFonts w:eastAsia="Calibri"/>
          <w:sz w:val="24"/>
        </w:rPr>
        <w:t>CDV</w:t>
      </w:r>
      <w:r w:rsidR="00251CD6" w:rsidRPr="00251CD6">
        <w:rPr>
          <w:rFonts w:eastAsia="Calibri"/>
          <w:sz w:val="24"/>
        </w:rPr>
        <w:t>Mi</w:t>
      </w:r>
      <w:proofErr w:type="spellEnd"/>
      <w:r w:rsidRPr="00251CD6">
        <w:rPr>
          <w:rFonts w:eastAsia="Calibri"/>
          <w:sz w:val="24"/>
        </w:rPr>
        <w:t xml:space="preserve"> </w:t>
      </w:r>
      <w:r w:rsidRPr="00FF101B">
        <w:rPr>
          <w:rFonts w:eastAsia="Calibri"/>
          <w:sz w:val="24"/>
        </w:rPr>
        <w:t xml:space="preserve">= </w:t>
      </w:r>
      <w:proofErr w:type="spellStart"/>
      <w:r w:rsidRPr="00FF101B">
        <w:rPr>
          <w:rFonts w:eastAsia="Calibri"/>
          <w:sz w:val="24"/>
        </w:rPr>
        <w:t>CDVi</w:t>
      </w:r>
      <w:proofErr w:type="spellEnd"/>
      <w:r w:rsidRPr="00FF101B">
        <w:rPr>
          <w:rFonts w:eastAsia="Calibri"/>
          <w:sz w:val="24"/>
        </w:rPr>
        <w:t xml:space="preserve"> – </w:t>
      </w:r>
      <w:proofErr w:type="spellStart"/>
      <w:r w:rsidRPr="00FF101B">
        <w:rPr>
          <w:rFonts w:eastAsia="Calibri"/>
          <w:sz w:val="24"/>
        </w:rPr>
        <w:t>N</w:t>
      </w:r>
      <w:r w:rsidR="003A545D">
        <w:rPr>
          <w:rFonts w:eastAsia="Calibri"/>
          <w:sz w:val="24"/>
        </w:rPr>
        <w:t>PHMi</w:t>
      </w:r>
      <w:proofErr w:type="spellEnd"/>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32331933"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CDVi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proofErr w:type="spellStart"/>
      <w:r w:rsidR="00412736">
        <w:rPr>
          <w:rFonts w:eastAsia="Calibri"/>
          <w:sz w:val="24"/>
        </w:rPr>
        <w:t>tý</w:t>
      </w:r>
      <w:proofErr w:type="spellEnd"/>
      <w:r w:rsidR="00412736">
        <w:rPr>
          <w:rFonts w:eastAsia="Calibri"/>
          <w:sz w:val="24"/>
        </w:rPr>
        <w:t xml:space="preserve">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6D5A996F"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proofErr w:type="spellStart"/>
      <w:r>
        <w:rPr>
          <w:rFonts w:eastAsia="Calibri"/>
          <w:sz w:val="24"/>
        </w:rPr>
        <w:t>NPHM</w:t>
      </w:r>
      <w:r w:rsidR="00FF101B" w:rsidRPr="00FF101B">
        <w:rPr>
          <w:rFonts w:eastAsia="Calibri"/>
          <w:sz w:val="24"/>
        </w:rPr>
        <w:t>i</w:t>
      </w:r>
      <w:proofErr w:type="spellEnd"/>
      <w:r w:rsidR="00FF101B" w:rsidRPr="00FF101B">
        <w:rPr>
          <w:rFonts w:eastAsia="Calibri"/>
          <w:sz w:val="24"/>
        </w:rPr>
        <w:t xml:space="preserve"> – </w:t>
      </w:r>
      <w:r w:rsidR="00FF101B" w:rsidRPr="00DA53AF">
        <w:rPr>
          <w:rFonts w:eastAsia="Calibri"/>
          <w:sz w:val="24"/>
        </w:rPr>
        <w:t xml:space="preserve">výše nákladů </w:t>
      </w:r>
      <w:r w:rsidR="00803441" w:rsidRPr="00DA53AF">
        <w:rPr>
          <w:rFonts w:eastAsia="Calibri"/>
          <w:sz w:val="24"/>
        </w:rPr>
        <w:t>i-</w:t>
      </w:r>
      <w:proofErr w:type="spellStart"/>
      <w:r w:rsidR="00803441" w:rsidRPr="00DA53AF">
        <w:rPr>
          <w:rFonts w:eastAsia="Calibri"/>
          <w:sz w:val="24"/>
        </w:rPr>
        <w:t>té</w:t>
      </w:r>
      <w:r w:rsidR="00F42AC0" w:rsidRPr="00DA53AF">
        <w:rPr>
          <w:rFonts w:eastAsia="Calibri"/>
          <w:sz w:val="24"/>
        </w:rPr>
        <w:t>ho</w:t>
      </w:r>
      <w:proofErr w:type="spellEnd"/>
      <w:r w:rsidR="00F42AC0" w:rsidRPr="00DA53AF">
        <w:rPr>
          <w:rFonts w:eastAsia="Calibri"/>
          <w:sz w:val="24"/>
        </w:rPr>
        <w:t xml:space="preserve">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47BD2458"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w:t>
      </w:r>
      <w:proofErr w:type="spellStart"/>
      <w:r w:rsidR="00594EF9">
        <w:rPr>
          <w:rFonts w:eastAsia="Calibri"/>
          <w:sz w:val="24"/>
        </w:rPr>
        <w:t>té</w:t>
      </w:r>
      <w:r w:rsidR="00412736">
        <w:rPr>
          <w:rFonts w:eastAsia="Calibri"/>
          <w:sz w:val="24"/>
        </w:rPr>
        <w:t>ho</w:t>
      </w:r>
      <w:proofErr w:type="spellEnd"/>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w:t>
      </w:r>
      <w:proofErr w:type="spellStart"/>
      <w:r w:rsidR="00251CD6" w:rsidRPr="00251CD6">
        <w:rPr>
          <w:rFonts w:eastAsia="Calibri"/>
          <w:sz w:val="24"/>
        </w:rPr>
        <w:t>té</w:t>
      </w:r>
      <w:r w:rsidR="00F42AC0">
        <w:rPr>
          <w:rFonts w:eastAsia="Calibri"/>
          <w:sz w:val="24"/>
        </w:rPr>
        <w:t>ho</w:t>
      </w:r>
      <w:proofErr w:type="spellEnd"/>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3E2828E6"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5B5CCBC"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4A7BFF38" w14:textId="77777777" w:rsidR="00A81E8F" w:rsidRDefault="00A81E8F" w:rsidP="002A2840">
      <w:pPr>
        <w:pStyle w:val="slo"/>
        <w:keepNext/>
        <w:tabs>
          <w:tab w:val="num" w:pos="709"/>
        </w:tabs>
        <w:spacing w:before="360"/>
        <w:ind w:left="567"/>
      </w:pPr>
      <w:r w:rsidRPr="00572CB5">
        <w:lastRenderedPageBreak/>
        <w:t>Článek VI</w:t>
      </w:r>
      <w:r w:rsidR="00000319" w:rsidRPr="00572CB5">
        <w:t>I</w:t>
      </w:r>
    </w:p>
    <w:p w14:paraId="11FAE6A8"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616F704E"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0B343FCC" w14:textId="0CE55FEC"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uhradí skutečně ujeté výkony, tj. Referenční dopravní výkony, které budou hrazeny CDVi; případně náklady na dodatečné dopravní výkony jsou</w:t>
      </w:r>
      <w:r w:rsidR="0003440B">
        <w:noBreakHyphen/>
      </w:r>
      <w:r w:rsidRPr="00FF101B">
        <w:t>li objednány/</w:t>
      </w:r>
      <w:proofErr w:type="spellStart"/>
      <w:r w:rsidRPr="00FF101B">
        <w:t>odobjednány</w:t>
      </w:r>
      <w:proofErr w:type="spellEnd"/>
      <w:r w:rsidRPr="00FF101B">
        <w:t xml:space="preserve"> (tj. výkony, které jsou rozdílem aktuálně objednaných a referenčních výkonů a mohou nabývat kladné i záporné hodnoty</w:t>
      </w:r>
      <w:r w:rsidR="000F5871">
        <w:t xml:space="preserve"> (</w:t>
      </w:r>
      <w:proofErr w:type="spellStart"/>
      <w:r w:rsidR="000F5871" w:rsidRPr="000F5871">
        <w:t>ΔKmu</w:t>
      </w:r>
      <w:r w:rsidR="000F5871" w:rsidRPr="000F5871">
        <w:rPr>
          <w:vertAlign w:val="subscript"/>
        </w:rPr>
        <w:t>i</w:t>
      </w:r>
      <w:proofErr w:type="spellEnd"/>
      <w:r w:rsidR="000F5871" w:rsidRPr="000F5871">
        <w:rPr>
          <w:b/>
        </w:rPr>
        <w:t>)</w:t>
      </w:r>
      <w:r w:rsidRPr="00FF101B">
        <w:t xml:space="preserve">), které budou hrazeny/odečteny CDDVi.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2636A9">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E803851" w14:textId="7B59CC1F" w:rsidR="00A81E8F" w:rsidRPr="006461EE" w:rsidRDefault="00656D5B" w:rsidP="00E77B52">
      <w:pPr>
        <w:pStyle w:val="Odstavec1bezslovn"/>
        <w:spacing w:after="120"/>
        <w:ind w:left="567"/>
        <w:rPr>
          <w:b/>
        </w:rPr>
      </w:pPr>
      <w:r w:rsidRPr="006461EE">
        <w:rPr>
          <w:b/>
        </w:rPr>
        <w:t>KOM = ∑ (</w:t>
      </w:r>
      <w:proofErr w:type="spellStart"/>
      <w:r w:rsidRPr="006461EE">
        <w:rPr>
          <w:b/>
        </w:rPr>
        <w:t>CDV</w:t>
      </w:r>
      <w:r w:rsidRPr="006461EE">
        <w:rPr>
          <w:b/>
          <w:vertAlign w:val="subscript"/>
        </w:rPr>
        <w:t>i</w:t>
      </w:r>
      <w:proofErr w:type="spellEnd"/>
      <w:r w:rsidRPr="006461EE">
        <w:rPr>
          <w:b/>
        </w:rPr>
        <w:t xml:space="preserve"> x </w:t>
      </w:r>
      <w:r>
        <w:rPr>
          <w:b/>
        </w:rPr>
        <w:t>(</w:t>
      </w:r>
      <w:proofErr w:type="spellStart"/>
      <w:r w:rsidRPr="006461EE">
        <w:rPr>
          <w:b/>
        </w:rPr>
        <w:t>Kmr</w:t>
      </w:r>
      <w:r w:rsidRPr="006461EE">
        <w:rPr>
          <w:b/>
          <w:vertAlign w:val="subscript"/>
        </w:rPr>
        <w:t>i</w:t>
      </w:r>
      <w:proofErr w:type="spellEnd"/>
      <w:r>
        <w:rPr>
          <w:b/>
          <w:vertAlign w:val="subscript"/>
        </w:rPr>
        <w:t xml:space="preserve"> </w:t>
      </w:r>
      <w:r w:rsidRPr="005370E3">
        <w:rPr>
          <w:b/>
        </w:rPr>
        <w:t xml:space="preserve">- </w:t>
      </w:r>
      <w:proofErr w:type="spellStart"/>
      <w:r w:rsidRPr="005370E3">
        <w:rPr>
          <w:b/>
        </w:rPr>
        <w:t>Kmm</w:t>
      </w:r>
      <w:r w:rsidRPr="006D5B89">
        <w:rPr>
          <w:b/>
          <w:vertAlign w:val="subscript"/>
        </w:rPr>
        <w:t>i</w:t>
      </w:r>
      <w:proofErr w:type="spellEnd"/>
      <w:r w:rsidR="005633C7">
        <w:rPr>
          <w:b/>
        </w:rPr>
        <w:t>)</w:t>
      </w:r>
      <w:r w:rsidR="005633C7" w:rsidRPr="005370E3">
        <w:rPr>
          <w:b/>
        </w:rPr>
        <w:t>)</w:t>
      </w:r>
      <w:r>
        <w:rPr>
          <w:b/>
        </w:rPr>
        <w:t xml:space="preserve"> </w:t>
      </w:r>
      <w:r w:rsidRPr="006461EE">
        <w:rPr>
          <w:b/>
        </w:rPr>
        <w:t>+ ∑ (</w:t>
      </w:r>
      <w:proofErr w:type="spellStart"/>
      <w:r w:rsidRPr="006461EE">
        <w:rPr>
          <w:b/>
        </w:rPr>
        <w:t>CDDV</w:t>
      </w:r>
      <w:r w:rsidRPr="006461EE">
        <w:rPr>
          <w:b/>
          <w:vertAlign w:val="subscript"/>
        </w:rPr>
        <w:t>i</w:t>
      </w:r>
      <w:proofErr w:type="spellEnd"/>
      <w:r w:rsidRPr="006461EE">
        <w:rPr>
          <w:b/>
        </w:rPr>
        <w:t xml:space="preserve"> x </w:t>
      </w:r>
      <w:proofErr w:type="spellStart"/>
      <w:r w:rsidRPr="006461EE">
        <w:rPr>
          <w:b/>
        </w:rPr>
        <w:t>ΔKmu</w:t>
      </w:r>
      <w:r w:rsidRPr="006461EE">
        <w:rPr>
          <w:b/>
          <w:vertAlign w:val="subscript"/>
        </w:rPr>
        <w:t>i</w:t>
      </w:r>
      <w:proofErr w:type="spellEnd"/>
      <w:r w:rsidRPr="006461EE">
        <w:rPr>
          <w:b/>
        </w:rPr>
        <w:t>) + ∑ (</w:t>
      </w:r>
      <w:proofErr w:type="spellStart"/>
      <w:r w:rsidRPr="006461EE">
        <w:rPr>
          <w:b/>
        </w:rPr>
        <w:t>C</w:t>
      </w:r>
      <w:r>
        <w:rPr>
          <w:b/>
        </w:rPr>
        <w:t>D</w:t>
      </w:r>
      <w:r w:rsidRPr="006461EE">
        <w:rPr>
          <w:b/>
        </w:rPr>
        <w:t>DV</w:t>
      </w:r>
      <w:r w:rsidRPr="006461EE">
        <w:rPr>
          <w:b/>
          <w:vertAlign w:val="subscript"/>
        </w:rPr>
        <w:t>i</w:t>
      </w:r>
      <w:proofErr w:type="spellEnd"/>
      <w:r w:rsidRPr="006461EE">
        <w:rPr>
          <w:b/>
        </w:rPr>
        <w:t xml:space="preserve"> x </w:t>
      </w:r>
      <w:proofErr w:type="spellStart"/>
      <w:r w:rsidRPr="006461EE">
        <w:rPr>
          <w:b/>
        </w:rPr>
        <w:t>Kmo</w:t>
      </w:r>
      <w:r w:rsidRPr="006461EE">
        <w:rPr>
          <w:b/>
          <w:vertAlign w:val="subscript"/>
        </w:rPr>
        <w:t>i</w:t>
      </w:r>
      <w:proofErr w:type="spellEnd"/>
      <w:r w:rsidRPr="006461EE">
        <w:rPr>
          <w:b/>
        </w:rPr>
        <w:t xml:space="preserve">) </w:t>
      </w:r>
      <w:r>
        <w:rPr>
          <w:b/>
        </w:rPr>
        <w:t>+</w:t>
      </w:r>
      <w:r w:rsidRPr="006461EE">
        <w:rPr>
          <w:b/>
        </w:rPr>
        <w:t>∑</w:t>
      </w:r>
      <w:r w:rsidR="002636A9">
        <w:rPr>
          <w:b/>
        </w:rPr>
        <w:t> </w:t>
      </w:r>
      <w:r w:rsidRPr="006461EE">
        <w:rPr>
          <w:b/>
        </w:rPr>
        <w:t>(</w:t>
      </w:r>
      <w:proofErr w:type="spellStart"/>
      <w:r w:rsidRPr="006461EE">
        <w:rPr>
          <w:b/>
        </w:rPr>
        <w:t>CDV</w:t>
      </w:r>
      <w:r>
        <w:rPr>
          <w:b/>
        </w:rPr>
        <w:t>M</w:t>
      </w:r>
      <w:r w:rsidRPr="006461EE">
        <w:rPr>
          <w:b/>
          <w:vertAlign w:val="subscript"/>
        </w:rPr>
        <w:t>i</w:t>
      </w:r>
      <w:proofErr w:type="spellEnd"/>
      <w:r w:rsidRPr="006461EE">
        <w:rPr>
          <w:b/>
        </w:rPr>
        <w:t xml:space="preserve"> x </w:t>
      </w:r>
      <w:proofErr w:type="spellStart"/>
      <w:r w:rsidRPr="006461EE">
        <w:rPr>
          <w:b/>
        </w:rPr>
        <w:t>Km</w:t>
      </w:r>
      <w:r>
        <w:rPr>
          <w:b/>
        </w:rPr>
        <w:t>m</w:t>
      </w:r>
      <w:r w:rsidRPr="006461EE">
        <w:rPr>
          <w:b/>
          <w:vertAlign w:val="subscript"/>
        </w:rPr>
        <w:t>i</w:t>
      </w:r>
      <w:proofErr w:type="spellEnd"/>
      <w:r w:rsidRPr="006461EE">
        <w:rPr>
          <w:b/>
        </w:rPr>
        <w:t xml:space="preserve">) </w:t>
      </w:r>
      <w:r>
        <w:rPr>
          <w:b/>
        </w:rPr>
        <w:t xml:space="preserve">+ </w:t>
      </w:r>
      <w:proofErr w:type="spellStart"/>
      <w:r w:rsidRPr="006461EE">
        <w:rPr>
          <w:b/>
        </w:rPr>
        <w:t>FCDV</w:t>
      </w:r>
      <w:r w:rsidRPr="006461EE">
        <w:rPr>
          <w:b/>
          <w:vertAlign w:val="subscript"/>
        </w:rPr>
        <w:t>i</w:t>
      </w:r>
      <w:proofErr w:type="spellEnd"/>
      <w:r w:rsidRPr="006461EE">
        <w:rPr>
          <w:b/>
        </w:rPr>
        <w:t xml:space="preserve"> </w:t>
      </w:r>
      <w:r>
        <w:rPr>
          <w:b/>
        </w:rPr>
        <w:t>+</w:t>
      </w:r>
      <w:r w:rsidRPr="007C636F">
        <w:rPr>
          <w:b/>
        </w:rPr>
        <w:t>∑ (</w:t>
      </w:r>
      <w:proofErr w:type="spellStart"/>
      <w:r w:rsidRPr="007C636F">
        <w:rPr>
          <w:b/>
        </w:rPr>
        <w:t>CDV</w:t>
      </w:r>
      <w:r w:rsidRPr="006D3CB2">
        <w:rPr>
          <w:b/>
        </w:rPr>
        <w:t>DVJT</w:t>
      </w:r>
      <w:r w:rsidRPr="007C636F">
        <w:rPr>
          <w:b/>
          <w:vertAlign w:val="subscript"/>
        </w:rPr>
        <w:t>i</w:t>
      </w:r>
      <w:proofErr w:type="spellEnd"/>
      <w:r w:rsidRPr="007C636F">
        <w:rPr>
          <w:b/>
        </w:rPr>
        <w:t xml:space="preserve"> x </w:t>
      </w:r>
      <w:r>
        <w:rPr>
          <w:b/>
        </w:rPr>
        <w:t>(</w:t>
      </w:r>
      <w:proofErr w:type="spellStart"/>
      <w:r w:rsidRPr="007C636F">
        <w:rPr>
          <w:b/>
        </w:rPr>
        <w:t>Kmr</w:t>
      </w:r>
      <w:r w:rsidRPr="006D3CB2">
        <w:rPr>
          <w:b/>
        </w:rPr>
        <w:t>DVJT</w:t>
      </w:r>
      <w:r w:rsidRPr="007C636F">
        <w:rPr>
          <w:b/>
          <w:vertAlign w:val="subscript"/>
        </w:rPr>
        <w:t>i</w:t>
      </w:r>
      <w:proofErr w:type="spellEnd"/>
      <w:r>
        <w:rPr>
          <w:b/>
          <w:vertAlign w:val="subscript"/>
        </w:rPr>
        <w:t xml:space="preserve"> - </w:t>
      </w:r>
      <w:proofErr w:type="spellStart"/>
      <w:r w:rsidRPr="004D6D89">
        <w:rPr>
          <w:b/>
        </w:rPr>
        <w:t>Kmm</w:t>
      </w:r>
      <w:r w:rsidRPr="006D3CB2">
        <w:rPr>
          <w:b/>
        </w:rPr>
        <w:t>DVJT</w:t>
      </w:r>
      <w:r>
        <w:rPr>
          <w:b/>
          <w:vertAlign w:val="subscript"/>
        </w:rPr>
        <w:t>i</w:t>
      </w:r>
      <w:proofErr w:type="spellEnd"/>
      <w:r w:rsidRPr="007C636F">
        <w:rPr>
          <w:b/>
        </w:rPr>
        <w:t>)</w:t>
      </w:r>
      <w:r>
        <w:rPr>
          <w:b/>
        </w:rPr>
        <w:t>)</w:t>
      </w:r>
      <w:r w:rsidRPr="007C636F">
        <w:rPr>
          <w:b/>
        </w:rPr>
        <w:t xml:space="preserve"> </w:t>
      </w:r>
      <w:r w:rsidRPr="006461EE">
        <w:rPr>
          <w:b/>
        </w:rPr>
        <w:t>+</w:t>
      </w:r>
      <w:r w:rsidR="002636A9">
        <w:rPr>
          <w:b/>
        </w:rPr>
        <w:t> </w:t>
      </w:r>
      <w:r w:rsidRPr="006461EE">
        <w:rPr>
          <w:b/>
        </w:rPr>
        <w:t>∑</w:t>
      </w:r>
      <w:r w:rsidR="002636A9">
        <w:rPr>
          <w:b/>
        </w:rPr>
        <w:t> </w:t>
      </w:r>
      <w:r w:rsidRPr="006461EE">
        <w:rPr>
          <w:b/>
        </w:rPr>
        <w:t>(</w:t>
      </w:r>
      <w:proofErr w:type="spellStart"/>
      <w:r w:rsidRPr="006461EE">
        <w:rPr>
          <w:b/>
        </w:rPr>
        <w:t>CDDV</w:t>
      </w:r>
      <w:r w:rsidRPr="006D3CB2">
        <w:t>DVJT</w:t>
      </w:r>
      <w:r w:rsidRPr="006461EE">
        <w:rPr>
          <w:b/>
          <w:vertAlign w:val="subscript"/>
        </w:rPr>
        <w:t>i</w:t>
      </w:r>
      <w:proofErr w:type="spellEnd"/>
      <w:r w:rsidRPr="006461EE">
        <w:rPr>
          <w:b/>
        </w:rPr>
        <w:t xml:space="preserve"> x </w:t>
      </w:r>
      <w:proofErr w:type="spellStart"/>
      <w:r w:rsidRPr="006461EE">
        <w:rPr>
          <w:b/>
        </w:rPr>
        <w:t>ΔKmu</w:t>
      </w:r>
      <w:r w:rsidRPr="006D3CB2">
        <w:t>DVJT</w:t>
      </w:r>
      <w:r w:rsidRPr="006461EE">
        <w:rPr>
          <w:b/>
          <w:vertAlign w:val="subscript"/>
        </w:rPr>
        <w:t>i</w:t>
      </w:r>
      <w:proofErr w:type="spellEnd"/>
      <w:r w:rsidRPr="006461EE">
        <w:rPr>
          <w:b/>
        </w:rPr>
        <w:t xml:space="preserve">) </w:t>
      </w:r>
      <w:r w:rsidRPr="005370E3">
        <w:rPr>
          <w:b/>
        </w:rPr>
        <w:t>+ ∑ (</w:t>
      </w:r>
      <w:proofErr w:type="spellStart"/>
      <w:r w:rsidRPr="005370E3">
        <w:rPr>
          <w:b/>
        </w:rPr>
        <w:t>CDDV</w:t>
      </w:r>
      <w:r w:rsidRPr="006D3CB2">
        <w:rPr>
          <w:b/>
        </w:rPr>
        <w:t>DVJT</w:t>
      </w:r>
      <w:r w:rsidRPr="006D3CB2">
        <w:rPr>
          <w:b/>
          <w:vertAlign w:val="subscript"/>
        </w:rPr>
        <w:t>i</w:t>
      </w:r>
      <w:proofErr w:type="spellEnd"/>
      <w:r w:rsidRPr="005370E3">
        <w:rPr>
          <w:b/>
        </w:rPr>
        <w:t xml:space="preserve"> x </w:t>
      </w:r>
      <w:proofErr w:type="spellStart"/>
      <w:r w:rsidRPr="005370E3">
        <w:rPr>
          <w:b/>
        </w:rPr>
        <w:t>Kmo</w:t>
      </w:r>
      <w:r w:rsidRPr="006D3CB2">
        <w:rPr>
          <w:b/>
        </w:rPr>
        <w:t>DVJT</w:t>
      </w:r>
      <w:r w:rsidRPr="006D3CB2">
        <w:rPr>
          <w:b/>
          <w:vertAlign w:val="subscript"/>
        </w:rPr>
        <w:t>i</w:t>
      </w:r>
      <w:proofErr w:type="spellEnd"/>
      <w:r w:rsidRPr="005370E3">
        <w:rPr>
          <w:b/>
        </w:rPr>
        <w:t>) +∑ (</w:t>
      </w:r>
      <w:proofErr w:type="spellStart"/>
      <w:r w:rsidRPr="005370E3">
        <w:rPr>
          <w:b/>
        </w:rPr>
        <w:t>CDVM</w:t>
      </w:r>
      <w:r w:rsidRPr="006D3CB2">
        <w:rPr>
          <w:b/>
        </w:rPr>
        <w:t>DVJT</w:t>
      </w:r>
      <w:r w:rsidRPr="006D3CB2">
        <w:rPr>
          <w:b/>
          <w:vertAlign w:val="subscript"/>
        </w:rPr>
        <w:t>i</w:t>
      </w:r>
      <w:proofErr w:type="spellEnd"/>
      <w:r w:rsidRPr="005370E3">
        <w:rPr>
          <w:b/>
        </w:rPr>
        <w:t xml:space="preserve"> x</w:t>
      </w:r>
      <w:r w:rsidR="002636A9">
        <w:rPr>
          <w:b/>
        </w:rPr>
        <w:t> </w:t>
      </w:r>
      <w:proofErr w:type="spellStart"/>
      <w:r w:rsidRPr="005370E3">
        <w:rPr>
          <w:b/>
        </w:rPr>
        <w:t>Kmm</w:t>
      </w:r>
      <w:r w:rsidRPr="006D3CB2">
        <w:rPr>
          <w:b/>
        </w:rPr>
        <w:t>DVJT</w:t>
      </w:r>
      <w:r w:rsidRPr="006D3CB2">
        <w:rPr>
          <w:b/>
          <w:vertAlign w:val="subscript"/>
        </w:rPr>
        <w:t>i</w:t>
      </w:r>
      <w:proofErr w:type="spellEnd"/>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47FD7901" w14:textId="77777777" w:rsidR="00A81E8F" w:rsidRDefault="009951B9" w:rsidP="00E77B52">
      <w:pPr>
        <w:pStyle w:val="Odstavec1bezslovn"/>
        <w:spacing w:after="120"/>
        <w:ind w:left="567"/>
      </w:pPr>
      <w:r>
        <w:t>k</w:t>
      </w:r>
      <w:r w:rsidR="00A81E8F">
        <w:t>de:</w:t>
      </w:r>
    </w:p>
    <w:p w14:paraId="621805AF" w14:textId="77777777" w:rsidR="00A81E8F" w:rsidRDefault="00A81E8F" w:rsidP="00E77B52">
      <w:pPr>
        <w:pStyle w:val="Odstavec1bezslovn"/>
        <w:spacing w:after="120"/>
        <w:ind w:left="567"/>
        <w:rPr>
          <w:vertAlign w:val="subscript"/>
        </w:rPr>
      </w:pPr>
      <w:r w:rsidRPr="006461EE">
        <w:rPr>
          <w:b/>
        </w:rPr>
        <w:t>CDV</w:t>
      </w:r>
      <w:r w:rsidRPr="006461EE">
        <w:rPr>
          <w:b/>
          <w:vertAlign w:val="subscript"/>
        </w:rPr>
        <w:t>i</w:t>
      </w:r>
      <w:r w:rsidRPr="006461EE">
        <w:rPr>
          <w:b/>
        </w:rPr>
        <w:t xml:space="preserve"> </w:t>
      </w:r>
      <w:r>
        <w:t xml:space="preserve">představuje cenu dopravního výkonu pro příslušné období </w:t>
      </w:r>
      <w:r w:rsidR="00FE190E">
        <w:t xml:space="preserve">určenou </w:t>
      </w:r>
      <w:r>
        <w:t>z nabídkové ceny dopravního výkonu pro i-</w:t>
      </w:r>
      <w:proofErr w:type="spellStart"/>
      <w:r w:rsidR="00412736">
        <w:t>tý</w:t>
      </w:r>
      <w:proofErr w:type="spellEnd"/>
      <w:r w:rsidR="00412736">
        <w:t xml:space="preserve"> typ </w:t>
      </w:r>
      <w:r>
        <w:t>vozidla (autobusu) zvýšenou o C</w:t>
      </w:r>
      <w:r w:rsidR="005D0CD9" w:rsidRPr="00EF37EF">
        <w:rPr>
          <w:b/>
          <w:i/>
          <w:vertAlign w:val="subscript"/>
        </w:rPr>
        <w:t>ORG</w:t>
      </w:r>
      <w:r w:rsidR="009951B9">
        <w:t>, přičemž</w:t>
      </w:r>
      <w:r>
        <w:rPr>
          <w:vertAlign w:val="subscript"/>
        </w:rPr>
        <w:t xml:space="preserve"> </w:t>
      </w:r>
    </w:p>
    <w:p w14:paraId="4E9F011C" w14:textId="77777777" w:rsidR="00A81E8F" w:rsidRDefault="00A81E8F" w:rsidP="00E77B52">
      <w:pPr>
        <w:pStyle w:val="Odstavec1bezslovn"/>
        <w:spacing w:after="120"/>
        <w:ind w:left="1777"/>
        <w:rPr>
          <w:vertAlign w:val="subscript"/>
        </w:rPr>
      </w:pPr>
      <w:r w:rsidRPr="006461EE">
        <w:rPr>
          <w:b/>
        </w:rPr>
        <w:t>CDV</w:t>
      </w:r>
      <w:r w:rsidRPr="006461EE">
        <w:rPr>
          <w:b/>
          <w:vertAlign w:val="subscript"/>
        </w:rPr>
        <w:t xml:space="preserve">i </w:t>
      </w:r>
      <w:r w:rsidRPr="006461EE">
        <w:rPr>
          <w:b/>
        </w:rPr>
        <w:t xml:space="preserve">= </w:t>
      </w:r>
      <w:r w:rsidRPr="00EF37EF">
        <w:rPr>
          <w:b/>
          <w:i/>
        </w:rPr>
        <w:t>NCDV</w:t>
      </w:r>
      <w:r w:rsidRPr="00EF37EF">
        <w:rPr>
          <w:b/>
          <w:i/>
          <w:vertAlign w:val="subscript"/>
        </w:rPr>
        <w:t>i</w:t>
      </w:r>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44FA76A6" w14:textId="77777777" w:rsidR="006461EE" w:rsidRDefault="00E25494" w:rsidP="00E77B52">
      <w:pPr>
        <w:pStyle w:val="Odstavec1bezslovn"/>
        <w:spacing w:after="120"/>
        <w:ind w:left="1777"/>
      </w:pPr>
      <w:r>
        <w:t>kde</w:t>
      </w:r>
    </w:p>
    <w:p w14:paraId="57A69239" w14:textId="77777777" w:rsidR="00A81E8F" w:rsidRDefault="00A81E8F" w:rsidP="00E77B52">
      <w:pPr>
        <w:pStyle w:val="Odstavec1bezslovn"/>
        <w:spacing w:after="120"/>
        <w:ind w:left="1777"/>
      </w:pPr>
      <w:r w:rsidRPr="0056282E">
        <w:rPr>
          <w:b/>
          <w:i/>
        </w:rPr>
        <w:t>NCDV</w:t>
      </w:r>
      <w:r w:rsidRPr="0056282E">
        <w:rPr>
          <w:b/>
          <w:i/>
          <w:vertAlign w:val="subscript"/>
        </w:rPr>
        <w:t>i</w:t>
      </w:r>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proofErr w:type="spellStart"/>
      <w:r w:rsidR="00412736">
        <w:t>tý</w:t>
      </w:r>
      <w:proofErr w:type="spellEnd"/>
      <w:r w:rsidR="00412736">
        <w:t xml:space="preserve"> typ </w:t>
      </w:r>
      <w:r>
        <w:t>vozidla</w:t>
      </w:r>
    </w:p>
    <w:p w14:paraId="2C447F55"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5AD5A590" w14:textId="77777777" w:rsidR="00A81E8F" w:rsidRDefault="00A81E8F" w:rsidP="00E77B52">
      <w:pPr>
        <w:pStyle w:val="Odstavec1bezslovn"/>
        <w:spacing w:after="120"/>
        <w:ind w:left="567"/>
      </w:pPr>
      <w:proofErr w:type="spellStart"/>
      <w:r w:rsidRPr="003D7176">
        <w:rPr>
          <w:b/>
        </w:rPr>
        <w:t>Kmr</w:t>
      </w:r>
      <w:r w:rsidRPr="003D7176">
        <w:rPr>
          <w:b/>
          <w:vertAlign w:val="subscript"/>
        </w:rPr>
        <w:t>i</w:t>
      </w:r>
      <w:proofErr w:type="spellEnd"/>
      <w:r>
        <w:rPr>
          <w:vertAlign w:val="subscript"/>
        </w:rPr>
        <w:t xml:space="preserve"> </w:t>
      </w:r>
      <w:r>
        <w:t>představuje rozsah předpokládaného objemu dopravních výkonů pro příslušné období pro i-</w:t>
      </w:r>
      <w:proofErr w:type="spellStart"/>
      <w:r w:rsidR="00412736">
        <w:t>tý</w:t>
      </w:r>
      <w:proofErr w:type="spellEnd"/>
      <w:r w:rsidR="00412736">
        <w:t xml:space="preserve">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513D5C4E" w14:textId="77777777" w:rsidR="00656D5B" w:rsidRDefault="00656D5B" w:rsidP="00E77B52">
      <w:pPr>
        <w:pStyle w:val="Odstavec1bezslovn"/>
        <w:spacing w:after="120"/>
        <w:ind w:left="567"/>
      </w:pPr>
      <w:proofErr w:type="spellStart"/>
      <w:r w:rsidRPr="00714E54">
        <w:rPr>
          <w:b/>
        </w:rPr>
        <w:t>K</w:t>
      </w:r>
      <w:r>
        <w:rPr>
          <w:b/>
        </w:rPr>
        <w:t>mm</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neuskutečněných Dopravcem na příkaz Objednatele postupem </w:t>
      </w:r>
      <w:r w:rsidRPr="00C2722F">
        <w:t>podle čl. V této Smlouvy</w:t>
      </w:r>
      <w:r>
        <w:t xml:space="preserve"> [Linkový km].</w:t>
      </w:r>
    </w:p>
    <w:p w14:paraId="3A0AF1C1" w14:textId="64686EE9" w:rsidR="00465209" w:rsidRDefault="00465209" w:rsidP="00E77B52">
      <w:pPr>
        <w:pStyle w:val="Odstavec1bezslovn"/>
        <w:spacing w:after="120"/>
        <w:ind w:left="567"/>
        <w:rPr>
          <w:vertAlign w:val="subscript"/>
        </w:rPr>
      </w:pPr>
      <w:r w:rsidRPr="003D7176">
        <w:rPr>
          <w:b/>
        </w:rPr>
        <w:t>CDDV</w:t>
      </w:r>
      <w:r w:rsidRPr="003D7176">
        <w:rPr>
          <w:b/>
          <w:vertAlign w:val="subscript"/>
        </w:rPr>
        <w:t xml:space="preserve">i </w:t>
      </w:r>
      <w:r>
        <w:t xml:space="preserve">představuje cenu dodatečného dopravního výkonu pro příslušné období </w:t>
      </w:r>
      <w:r w:rsidR="00FE190E">
        <w:t xml:space="preserve">určenou </w:t>
      </w:r>
      <w:r>
        <w:t>z nabídkové ceny dodatečného dopravního výkonu pro i-</w:t>
      </w:r>
      <w:proofErr w:type="spellStart"/>
      <w:r w:rsidR="00412736">
        <w:t>tý</w:t>
      </w:r>
      <w:proofErr w:type="spellEnd"/>
      <w:r w:rsidR="00412736">
        <w:t xml:space="preserve"> typ </w:t>
      </w:r>
      <w:r>
        <w:t>vozidla (autobusu) zvýšenou o</w:t>
      </w:r>
      <w:r w:rsidR="002636A9">
        <w:t> </w:t>
      </w:r>
      <w:r>
        <w:t>C</w:t>
      </w:r>
      <w:r w:rsidR="007C636F" w:rsidRPr="007C636F">
        <w:rPr>
          <w:vertAlign w:val="subscript"/>
        </w:rPr>
        <w:t>ORG</w:t>
      </w:r>
      <w:r w:rsidR="009951B9">
        <w:t>, přičemž</w:t>
      </w:r>
      <w:r>
        <w:rPr>
          <w:vertAlign w:val="subscript"/>
        </w:rPr>
        <w:t xml:space="preserve"> </w:t>
      </w:r>
    </w:p>
    <w:p w14:paraId="50E955A6" w14:textId="77777777" w:rsidR="00465209" w:rsidRDefault="00465209" w:rsidP="00E77B52">
      <w:pPr>
        <w:pStyle w:val="Odstavec1bezslovn"/>
        <w:spacing w:after="120"/>
        <w:ind w:left="1777"/>
        <w:rPr>
          <w:vertAlign w:val="subscript"/>
        </w:rPr>
      </w:pPr>
      <w:r w:rsidRPr="0056282E">
        <w:rPr>
          <w:b/>
        </w:rPr>
        <w:t>CDDV</w:t>
      </w:r>
      <w:r w:rsidRPr="0056282E">
        <w:rPr>
          <w:b/>
          <w:vertAlign w:val="subscript"/>
        </w:rPr>
        <w:t xml:space="preserve">i </w:t>
      </w:r>
      <w:r w:rsidRPr="0056282E">
        <w:rPr>
          <w:b/>
        </w:rPr>
        <w:t xml:space="preserve">= </w:t>
      </w:r>
      <w:r w:rsidRPr="00EF37EF">
        <w:rPr>
          <w:b/>
          <w:i/>
        </w:rPr>
        <w:t>NCDDV</w:t>
      </w:r>
      <w:r w:rsidRPr="00EF37EF">
        <w:rPr>
          <w:b/>
          <w:i/>
          <w:vertAlign w:val="subscript"/>
        </w:rPr>
        <w:t>i</w:t>
      </w:r>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287A7A9" w14:textId="77777777" w:rsidR="00465209" w:rsidRDefault="00465209" w:rsidP="00E77B52">
      <w:pPr>
        <w:pStyle w:val="Odstavec1bezslovn"/>
        <w:spacing w:after="120"/>
        <w:ind w:left="1777"/>
      </w:pPr>
      <w:r>
        <w:t>kde</w:t>
      </w:r>
    </w:p>
    <w:p w14:paraId="4937B684" w14:textId="77777777" w:rsidR="00465209" w:rsidRDefault="00465209" w:rsidP="00E77B52">
      <w:pPr>
        <w:pStyle w:val="Odstavec1bezslovn"/>
        <w:spacing w:after="120"/>
        <w:ind w:left="1777"/>
      </w:pPr>
      <w:r w:rsidRPr="0056282E">
        <w:rPr>
          <w:b/>
          <w:i/>
        </w:rPr>
        <w:t>NCDDV</w:t>
      </w:r>
      <w:r w:rsidRPr="0056282E">
        <w:rPr>
          <w:b/>
          <w:i/>
          <w:vertAlign w:val="subscript"/>
        </w:rPr>
        <w:t>i</w:t>
      </w:r>
      <w:r>
        <w:t xml:space="preserve"> je nabídková cena dodatečného dopravního výkonu včetně zisku </w:t>
      </w:r>
      <w:r w:rsidR="00650516">
        <w:t>D</w:t>
      </w:r>
      <w:r>
        <w:t>opravce pro i-</w:t>
      </w:r>
      <w:proofErr w:type="spellStart"/>
      <w:r w:rsidR="00412736">
        <w:t>tý</w:t>
      </w:r>
      <w:proofErr w:type="spellEnd"/>
      <w:r w:rsidR="00412736">
        <w:t xml:space="preserve"> typ </w:t>
      </w:r>
      <w:r>
        <w:t>vozidla</w:t>
      </w:r>
    </w:p>
    <w:p w14:paraId="7961C1AA" w14:textId="77777777" w:rsidR="00465209" w:rsidRDefault="00465209" w:rsidP="00E77B52">
      <w:pPr>
        <w:pStyle w:val="Odstavec1bezslovn"/>
        <w:spacing w:after="120"/>
        <w:ind w:left="1777"/>
      </w:pPr>
      <w:r w:rsidRPr="004233D2">
        <w:rPr>
          <w:b/>
          <w:i/>
        </w:rPr>
        <w:lastRenderedPageBreak/>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364F7D30" w14:textId="77777777" w:rsidR="00656D5B" w:rsidRDefault="00656D5B" w:rsidP="00E77B52">
      <w:pPr>
        <w:pStyle w:val="Odstavec1bezslovn"/>
        <w:spacing w:after="120"/>
        <w:ind w:left="567"/>
      </w:pPr>
      <w:proofErr w:type="spellStart"/>
      <w:r w:rsidRPr="00714E54">
        <w:rPr>
          <w:b/>
        </w:rPr>
        <w:t>Δ</w:t>
      </w:r>
      <w:r w:rsidRPr="003D7176">
        <w:rPr>
          <w:b/>
        </w:rPr>
        <w:t>Kmu</w:t>
      </w:r>
      <w:r w:rsidRPr="003D7176">
        <w:rPr>
          <w:b/>
          <w:vertAlign w:val="subscript"/>
        </w:rPr>
        <w:t>i</w:t>
      </w:r>
      <w:proofErr w:type="spellEnd"/>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w:t>
      </w:r>
      <w:proofErr w:type="spellStart"/>
      <w:r>
        <w:t>t</w:t>
      </w:r>
      <w:r w:rsidR="001E7AC9">
        <w:t>ý</w:t>
      </w:r>
      <w:proofErr w:type="spellEnd"/>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 xml:space="preserve">mlouvy považují za neuskutečněné nebo částečně uskutečněné. Pro účely právní jistoty se stanoví, že </w:t>
      </w:r>
      <w:proofErr w:type="spellStart"/>
      <w:r>
        <w:t>ΔKmu</w:t>
      </w:r>
      <w:r>
        <w:rPr>
          <w:vertAlign w:val="subscript"/>
        </w:rPr>
        <w:t>i</w:t>
      </w:r>
      <w:proofErr w:type="spellEnd"/>
      <w:r>
        <w:rPr>
          <w:vertAlign w:val="subscript"/>
        </w:rPr>
        <w:t xml:space="preserve"> </w:t>
      </w:r>
      <w:r>
        <w:t xml:space="preserve">nabývá záporné hodnoty v případě, že je uskutečněný dopravní výkon nižší než předpokládaný objem dopravních výkonů a kladné hodnoty v případě, že uskutečněný dopravní výkon je vyšší než referenční objem dopravních výkonů </w:t>
      </w:r>
      <w:proofErr w:type="spellStart"/>
      <w:r>
        <w:t>Kmr</w:t>
      </w:r>
      <w:r w:rsidRPr="005C37D7">
        <w:rPr>
          <w:vertAlign w:val="subscript"/>
        </w:rPr>
        <w:t>i</w:t>
      </w:r>
      <w:proofErr w:type="spellEnd"/>
      <w:r w:rsidR="009B192B">
        <w:rPr>
          <w:vertAlign w:val="subscript"/>
        </w:rPr>
        <w:t xml:space="preserve"> </w:t>
      </w:r>
      <w:r>
        <w:t>[</w:t>
      </w:r>
      <w:r w:rsidR="009B192B">
        <w:t>L</w:t>
      </w:r>
      <w:r>
        <w:t>inkový km].</w:t>
      </w:r>
    </w:p>
    <w:p w14:paraId="2282599B" w14:textId="77777777" w:rsidR="00656D5B" w:rsidRDefault="00656D5B" w:rsidP="00E77B52">
      <w:pPr>
        <w:pStyle w:val="Odstavec1bezslovn"/>
        <w:spacing w:after="120"/>
        <w:ind w:left="567"/>
      </w:pPr>
      <w:proofErr w:type="spellStart"/>
      <w:r w:rsidRPr="003D7176">
        <w:rPr>
          <w:b/>
        </w:rPr>
        <w:t>Kmo</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proofErr w:type="gramStart"/>
      <w:r w:rsidR="00891987" w:rsidRPr="00891987">
        <w:t>]</w:t>
      </w:r>
      <w:r w:rsidR="00891987">
        <w:t xml:space="preserve"> </w:t>
      </w:r>
      <w:r>
        <w:t>.</w:t>
      </w:r>
      <w:proofErr w:type="gramEnd"/>
    </w:p>
    <w:p w14:paraId="7DB44780" w14:textId="77777777" w:rsidR="00501091" w:rsidRPr="001B26C4" w:rsidRDefault="00501091" w:rsidP="00E77B52">
      <w:pPr>
        <w:pStyle w:val="Odstavec1bezslovn"/>
        <w:spacing w:after="120"/>
        <w:ind w:left="567"/>
      </w:pPr>
      <w:proofErr w:type="spellStart"/>
      <w:r w:rsidRPr="001B26C4">
        <w:rPr>
          <w:b/>
          <w:bCs/>
        </w:rPr>
        <w:t>CDVM</w:t>
      </w:r>
      <w:r w:rsidRPr="001B26C4">
        <w:rPr>
          <w:b/>
          <w:bCs/>
          <w:vertAlign w:val="subscript"/>
        </w:rPr>
        <w:t>i</w:t>
      </w:r>
      <w:proofErr w:type="spellEnd"/>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w:t>
      </w:r>
      <w:proofErr w:type="spellStart"/>
      <w:r w:rsidRPr="001B26C4">
        <w:t>tém</w:t>
      </w:r>
      <w:proofErr w:type="spellEnd"/>
      <w:r w:rsidRPr="001B26C4">
        <w:t xml:space="preserve"> roce vypočtenou postupem dle čl. VI odst. 6. </w:t>
      </w:r>
      <w:proofErr w:type="spellStart"/>
      <w:r w:rsidRPr="001B26C4">
        <w:t>CDVMi</w:t>
      </w:r>
      <w:proofErr w:type="spellEnd"/>
      <w:r w:rsidRPr="001B26C4">
        <w:t xml:space="preserve"> se stanoví pouze v případě, že nastanou 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proofErr w:type="spellStart"/>
      <w:r w:rsidR="006D3CB2">
        <w:t>CDVM</w:t>
      </w:r>
      <w:r w:rsidR="006D3CB2" w:rsidRPr="006D3CB2">
        <w:rPr>
          <w:vertAlign w:val="subscript"/>
        </w:rPr>
        <w:t>i</w:t>
      </w:r>
      <w:proofErr w:type="spellEnd"/>
      <w:r w:rsidR="006D3CB2">
        <w:t xml:space="preserve"> </w:t>
      </w:r>
      <w:r w:rsidRPr="001B26C4">
        <w:t xml:space="preserve">pro výpočet </w:t>
      </w:r>
      <w:r>
        <w:t>K</w:t>
      </w:r>
      <w:r w:rsidRPr="001B26C4">
        <w:t xml:space="preserve">ompenzace nestanovuje. </w:t>
      </w:r>
      <w:r w:rsidR="006D3CB2">
        <w:t xml:space="preserve">V </w:t>
      </w:r>
      <w:proofErr w:type="spellStart"/>
      <w:r w:rsidR="006D3CB2">
        <w:t>CDVM</w:t>
      </w:r>
      <w:r w:rsidR="006D3CB2" w:rsidRPr="006D3CB2">
        <w:rPr>
          <w:vertAlign w:val="subscript"/>
        </w:rPr>
        <w:t>i</w:t>
      </w:r>
      <w:proofErr w:type="spellEnd"/>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proofErr w:type="spellStart"/>
      <w:r w:rsidRPr="001B26C4">
        <w:t>Kmr</w:t>
      </w:r>
      <w:r w:rsidRPr="001B26C4">
        <w:rPr>
          <w:vertAlign w:val="subscript"/>
        </w:rPr>
        <w:t>i</w:t>
      </w:r>
      <w:proofErr w:type="spellEnd"/>
      <w:r w:rsidR="00891987">
        <w:t xml:space="preserve"> </w:t>
      </w:r>
      <w:r w:rsidR="00891987" w:rsidRPr="001C1D8B">
        <w:t>[Kč</w:t>
      </w:r>
      <w:r w:rsidR="00891987">
        <w:t>/Linkový km</w:t>
      </w:r>
      <w:r w:rsidR="00891987" w:rsidRPr="001C1D8B">
        <w:t>]</w:t>
      </w:r>
      <w:r w:rsidR="00891987">
        <w:t>.</w:t>
      </w:r>
    </w:p>
    <w:p w14:paraId="0828028C" w14:textId="3265044F" w:rsidR="00E600BC" w:rsidRPr="00FE2B64" w:rsidRDefault="00E600BC" w:rsidP="00E77B52">
      <w:pPr>
        <w:pStyle w:val="Odstavec1bezslovn"/>
        <w:spacing w:after="120"/>
        <w:ind w:left="567"/>
        <w:rPr>
          <w:ins w:id="6" w:author="Staňková Miroslava" w:date="2022-08-18T00:56:00Z"/>
        </w:rPr>
      </w:pPr>
      <w:proofErr w:type="spellStart"/>
      <w:r w:rsidRPr="003D7176">
        <w:rPr>
          <w:b/>
        </w:rPr>
        <w:t>FCDV</w:t>
      </w:r>
      <w:r w:rsidRPr="003D7176">
        <w:rPr>
          <w:b/>
          <w:vertAlign w:val="subscript"/>
        </w:rPr>
        <w:t>i</w:t>
      </w:r>
      <w:proofErr w:type="spellEnd"/>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w:t>
      </w:r>
      <w:r w:rsidRPr="00FE2B64">
        <w:t>připočtou náklady na Operativní zálohu. [Kč].</w:t>
      </w:r>
    </w:p>
    <w:p w14:paraId="0216B5D1" w14:textId="77777777" w:rsidR="00092208" w:rsidRPr="001560D6" w:rsidRDefault="00092208" w:rsidP="00092208">
      <w:pPr>
        <w:spacing w:after="160" w:line="259" w:lineRule="auto"/>
        <w:ind w:left="567"/>
        <w:jc w:val="both"/>
        <w:rPr>
          <w:ins w:id="7" w:author="Staňková Miroslava" w:date="2022-08-18T00:56:00Z"/>
          <w:sz w:val="24"/>
          <w:szCs w:val="24"/>
        </w:rPr>
      </w:pPr>
      <w:proofErr w:type="spellStart"/>
      <w:ins w:id="8" w:author="Staňková Miroslava" w:date="2022-08-18T00:56:00Z">
        <w:r w:rsidRPr="00FE2B64">
          <w:rPr>
            <w:b/>
            <w:sz w:val="24"/>
            <w:szCs w:val="24"/>
          </w:rPr>
          <w:t>CDVDVJTi</w:t>
        </w:r>
        <w:proofErr w:type="spellEnd"/>
        <w:r w:rsidRPr="00FE2B64">
          <w:rPr>
            <w:b/>
            <w:sz w:val="24"/>
            <w:szCs w:val="24"/>
          </w:rPr>
          <w:t xml:space="preserve"> </w:t>
        </w:r>
        <w:r w:rsidRPr="00FE2B64">
          <w:rPr>
            <w:sz w:val="24"/>
            <w:szCs w:val="24"/>
          </w:rPr>
          <w:t>představuje cenu dopravního výkonu vozidla jiného typu, než je požadováno na zajištění Veřejných služeb pro oblast dle této Smlouvy pro příslušné období dodatečně kalkulovanou dle přílohy 4b - list čl. III odst. 11, zvýšenou o cenu CORG a uplatněnou na výkony ujeté vozidlem nasazeným dle čl. III odst. 11 Smlouvy [Kč/Linkový km].</w:t>
        </w:r>
      </w:ins>
    </w:p>
    <w:p w14:paraId="01F670E2" w14:textId="77777777" w:rsidR="00D448AC" w:rsidRDefault="00D448AC" w:rsidP="00E77B52">
      <w:pPr>
        <w:pStyle w:val="Odstavec1bezslovn"/>
        <w:spacing w:after="120"/>
        <w:ind w:left="567"/>
      </w:pPr>
      <w:bookmarkStart w:id="9" w:name="_Hlk109043786"/>
      <w:proofErr w:type="spellStart"/>
      <w:r>
        <w:rPr>
          <w:b/>
        </w:rPr>
        <w:t>CDVMDVJT</w:t>
      </w:r>
      <w:r>
        <w:rPr>
          <w:b/>
          <w:vertAlign w:val="subscript"/>
        </w:rPr>
        <w:t>i</w:t>
      </w:r>
      <w:proofErr w:type="spellEnd"/>
      <w:r>
        <w:rPr>
          <w:b/>
          <w:vertAlign w:val="subscript"/>
        </w:rPr>
        <w:t xml:space="preserve"> </w:t>
      </w:r>
      <w:bookmarkEnd w:id="9"/>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w:t>
      </w:r>
      <w:proofErr w:type="gramStart"/>
      <w:r w:rsidRPr="00C2722F">
        <w:t>4b - list</w:t>
      </w:r>
      <w:proofErr w:type="gramEnd"/>
      <w:r w:rsidRPr="00C2722F">
        <w:t xml:space="preserve">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proofErr w:type="spellStart"/>
      <w:r w:rsidR="007B7E3B" w:rsidRPr="00407EC0">
        <w:rPr>
          <w:bCs/>
        </w:rPr>
        <w:t>CDVMDVJT</w:t>
      </w:r>
      <w:r w:rsidR="007B7E3B" w:rsidRPr="00407EC0">
        <w:rPr>
          <w:bCs/>
          <w:vertAlign w:val="subscript"/>
        </w:rPr>
        <w:t>i</w:t>
      </w:r>
      <w:proofErr w:type="spellEnd"/>
      <w:r w:rsidR="007B7E3B" w:rsidRPr="00407EC0">
        <w:rPr>
          <w:bCs/>
          <w:vertAlign w:val="subscript"/>
        </w:rPr>
        <w:t xml:space="preserve"> </w:t>
      </w:r>
      <w:r>
        <w:t xml:space="preserve">pro výpočet Kompenzace nestanovuje. </w:t>
      </w:r>
      <w:r w:rsidR="007B7E3B">
        <w:t xml:space="preserve">V </w:t>
      </w:r>
      <w:proofErr w:type="spellStart"/>
      <w:r w:rsidR="007B7E3B" w:rsidRPr="002213A2">
        <w:rPr>
          <w:bCs/>
        </w:rPr>
        <w:t>CDVMDVJT</w:t>
      </w:r>
      <w:r w:rsidR="007B7E3B" w:rsidRPr="002213A2">
        <w:rPr>
          <w:bCs/>
          <w:vertAlign w:val="subscript"/>
        </w:rPr>
        <w:t>i</w:t>
      </w:r>
      <w:proofErr w:type="spellEnd"/>
      <w:r>
        <w:t> </w:t>
      </w:r>
      <w:r w:rsidR="007B7E3B">
        <w:t xml:space="preserve">je </w:t>
      </w:r>
      <w:r>
        <w:t xml:space="preserve">zaplacena i fixní složka ceny, proto se km neuskutečněné Dopravcem na základě rozhodnutí Objednatele postupem podle čl. VI této </w:t>
      </w:r>
      <w:r w:rsidR="00C40B97">
        <w:t>S</w:t>
      </w:r>
      <w:r>
        <w:t xml:space="preserve">mlouvy [Linkový km] odečítají od referenčních výkonů dodatečného vozidla jiného typu </w:t>
      </w:r>
      <w:proofErr w:type="spellStart"/>
      <w:r>
        <w:t>KmrDVJT</w:t>
      </w:r>
      <w:r>
        <w:rPr>
          <w:vertAlign w:val="subscript"/>
        </w:rPr>
        <w:t>i</w:t>
      </w:r>
      <w:proofErr w:type="spellEnd"/>
      <w:r w:rsidR="00891987">
        <w:rPr>
          <w:vertAlign w:val="subscript"/>
        </w:rPr>
        <w:t xml:space="preserve"> </w:t>
      </w:r>
      <w:r w:rsidR="00891987" w:rsidRPr="001C1D8B">
        <w:t>[Kč</w:t>
      </w:r>
      <w:r w:rsidR="00891987">
        <w:t>/Linkový km</w:t>
      </w:r>
      <w:r w:rsidR="00891987" w:rsidRPr="001C1D8B">
        <w:t>]</w:t>
      </w:r>
      <w:r>
        <w:t>.</w:t>
      </w:r>
    </w:p>
    <w:p w14:paraId="66552E2B" w14:textId="77777777" w:rsidR="00FE56F9" w:rsidRDefault="00FE56F9" w:rsidP="00E77B52">
      <w:pPr>
        <w:pStyle w:val="Odstavec1bezslovn"/>
        <w:spacing w:after="120"/>
        <w:ind w:left="567"/>
      </w:pPr>
      <w:proofErr w:type="spellStart"/>
      <w:r>
        <w:rPr>
          <w:b/>
        </w:rPr>
        <w:t>KmrDVJT</w:t>
      </w:r>
      <w:r>
        <w:rPr>
          <w:b/>
          <w:vertAlign w:val="subscript"/>
        </w:rPr>
        <w:t>i</w:t>
      </w:r>
      <w:proofErr w:type="spellEnd"/>
      <w:r>
        <w:rPr>
          <w:b/>
        </w:rPr>
        <w:t xml:space="preserve"> </w:t>
      </w:r>
      <w:r>
        <w:t xml:space="preserve">představuje rozsah dopravních výkonů vozidla jiného typu uskutečněných Dopravcem na základě kalkulace </w:t>
      </w:r>
      <w:r w:rsidRPr="00C2722F">
        <w:t>dle přílohy č. 4b - list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6CD91DEF" w14:textId="77777777" w:rsidR="00FE56F9" w:rsidRDefault="00FE56F9" w:rsidP="00E77B52">
      <w:pPr>
        <w:pStyle w:val="Odstavec1bezslovn"/>
        <w:spacing w:after="120"/>
        <w:ind w:left="567"/>
      </w:pPr>
      <w:proofErr w:type="spellStart"/>
      <w:r>
        <w:rPr>
          <w:b/>
        </w:rPr>
        <w:t>KmmDVJT</w:t>
      </w:r>
      <w:r>
        <w:rPr>
          <w:b/>
          <w:vertAlign w:val="subscript"/>
        </w:rPr>
        <w:t>i</w:t>
      </w:r>
      <w:proofErr w:type="spellEnd"/>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605E4366" w14:textId="77777777" w:rsidR="000F2649" w:rsidRDefault="000F2649" w:rsidP="00E77B52">
      <w:pPr>
        <w:pStyle w:val="Odstavec1bezslovn"/>
        <w:spacing w:after="120"/>
        <w:ind w:left="567"/>
      </w:pPr>
      <w:proofErr w:type="spellStart"/>
      <w:r>
        <w:rPr>
          <w:b/>
        </w:rPr>
        <w:lastRenderedPageBreak/>
        <w:t>CDDVDVJT</w:t>
      </w:r>
      <w:r>
        <w:rPr>
          <w:b/>
          <w:vertAlign w:val="subscript"/>
        </w:rPr>
        <w:t>i</w:t>
      </w:r>
      <w:proofErr w:type="spellEnd"/>
      <w:r>
        <w:rPr>
          <w:b/>
        </w:rPr>
        <w:t xml:space="preserve"> </w:t>
      </w:r>
      <w:r>
        <w:t xml:space="preserve">představuje cenu dodatečného dopravního výkonu vozidla jiného </w:t>
      </w:r>
      <w:proofErr w:type="gramStart"/>
      <w:r>
        <w:t>typu</w:t>
      </w:r>
      <w:proofErr w:type="gramEnd"/>
      <w:r>
        <w:t xml:space="preserve">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1B4C7759" w14:textId="77777777" w:rsidR="000F2649" w:rsidRDefault="000F2649" w:rsidP="00E77B52">
      <w:pPr>
        <w:pStyle w:val="Odstavec1bezslovn"/>
        <w:spacing w:after="120"/>
        <w:ind w:left="567"/>
      </w:pPr>
      <w:proofErr w:type="spellStart"/>
      <w:r>
        <w:rPr>
          <w:b/>
        </w:rPr>
        <w:t>ΔKmuDVJT</w:t>
      </w:r>
      <w:r>
        <w:rPr>
          <w:b/>
          <w:vertAlign w:val="subscript"/>
        </w:rPr>
        <w:t>i</w:t>
      </w:r>
      <w:proofErr w:type="spellEnd"/>
      <w:r>
        <w:t xml:space="preserve"> představuje rozdíl dopravních výkonů vozidla jiného typu uskutečněných Dopravcem na základě objednávky v souladu s čl. III odst. 11 </w:t>
      </w:r>
      <w:r w:rsidR="009E6804">
        <w:t xml:space="preserve">Smlouvy </w:t>
      </w:r>
      <w:r>
        <w:t xml:space="preserve">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w:t>
      </w:r>
      <w:proofErr w:type="spellStart"/>
      <w:r>
        <w:t>ΔKmuDVJTi</w:t>
      </w:r>
      <w:proofErr w:type="spellEnd"/>
      <w:r>
        <w:t xml:space="preserve">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w:t>
      </w:r>
      <w:proofErr w:type="spellStart"/>
      <w:r>
        <w:t>KmrDVJT</w:t>
      </w:r>
      <w:r>
        <w:rPr>
          <w:vertAlign w:val="subscript"/>
        </w:rPr>
        <w:t>i</w:t>
      </w:r>
      <w:proofErr w:type="spellEnd"/>
      <w:r>
        <w:t>[</w:t>
      </w:r>
      <w:r w:rsidR="00891987">
        <w:t>L</w:t>
      </w:r>
      <w:r>
        <w:t>inkový km].</w:t>
      </w:r>
    </w:p>
    <w:p w14:paraId="5F8B5C42" w14:textId="77777777" w:rsidR="000F2649" w:rsidRDefault="000F2649" w:rsidP="00E77B52">
      <w:pPr>
        <w:pStyle w:val="Odstavec1bezslovn"/>
        <w:spacing w:after="120"/>
        <w:ind w:left="567"/>
      </w:pPr>
      <w:proofErr w:type="spellStart"/>
      <w:r>
        <w:rPr>
          <w:b/>
        </w:rPr>
        <w:t>KmoDVJT</w:t>
      </w:r>
      <w:r>
        <w:rPr>
          <w:b/>
          <w:vertAlign w:val="subscript"/>
        </w:rPr>
        <w:t>i</w:t>
      </w:r>
      <w:proofErr w:type="spellEnd"/>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005F4265"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6182DE2D" w14:textId="18916180"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HMP 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inky. Náklady na obsluhu jednoho sloupku činí 140 Kč/měsíc v cenách roku 202</w:t>
      </w:r>
      <w:r w:rsidR="00DB326B">
        <w:t>1</w:t>
      </w:r>
      <w:r w:rsidRPr="003A17BC">
        <w:t xml:space="preserve">. </w:t>
      </w:r>
      <w:r>
        <w:t xml:space="preserve">Do NZA budou započteny dle skutečnosti také </w:t>
      </w:r>
      <w:r w:rsidRPr="003A17BC">
        <w:t>změny</w:t>
      </w:r>
      <w:r>
        <w:t xml:space="preserve"> za</w:t>
      </w:r>
      <w:r w:rsidRPr="003A17BC">
        <w:t xml:space="preserve"> zrušené (-) i nové zastávky (+) dle </w:t>
      </w:r>
      <w:r w:rsidRPr="00660F22">
        <w:t>čl. X odst. 7</w:t>
      </w:r>
      <w:r w:rsidR="00B23949" w:rsidRPr="00660F22">
        <w:t xml:space="preserve"> </w:t>
      </w:r>
      <w:r w:rsidR="00B23949">
        <w:rPr>
          <w:highlight w:val="yellow"/>
        </w:rPr>
        <w:t>Smlouvy</w:t>
      </w:r>
      <w:r w:rsidRPr="001648D4">
        <w:rPr>
          <w:highlight w:val="yellow"/>
        </w:rPr>
        <w:t xml:space="preserve">. </w:t>
      </w:r>
      <w:r w:rsidR="00F81B75">
        <w:t xml:space="preserve">Za náklady na vjezdy na autobusová nádraží se považují </w:t>
      </w:r>
      <w:r w:rsidR="00F81B75">
        <w:rPr>
          <w:szCs w:val="22"/>
        </w:rPr>
        <w:t xml:space="preserve">náklady spojené s užitím příjezdového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inek a dalších informací o dopravě, a to pouze u</w:t>
      </w:r>
      <w:r w:rsidR="002636A9">
        <w:rPr>
          <w:szCs w:val="22"/>
        </w:rPr>
        <w:t>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 xml:space="preserve">v 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74925B1C"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DBE2594"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lastRenderedPageBreak/>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72B4618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D0E4BD1"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787F4765" w14:textId="2F9E869B" w:rsidR="00A81E8F" w:rsidRDefault="00A81E8F" w:rsidP="00B81BE2">
      <w:pPr>
        <w:pStyle w:val="Odstavec1"/>
        <w:tabs>
          <w:tab w:val="clear" w:pos="644"/>
        </w:tabs>
        <w:ind w:left="567" w:hanging="567"/>
      </w:pPr>
      <w:r>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2636A9">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ášky 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45E2EFEB" w14:textId="77777777" w:rsidR="00AA73AD" w:rsidRDefault="00AA73AD" w:rsidP="00B81BE2">
      <w:pPr>
        <w:pStyle w:val="Odstavec1"/>
        <w:tabs>
          <w:tab w:val="clear" w:pos="644"/>
        </w:tabs>
        <w:ind w:left="567" w:hanging="567"/>
      </w:pPr>
      <w:r w:rsidRPr="00044160">
        <w:t>Postup indexace:</w:t>
      </w:r>
    </w:p>
    <w:p w14:paraId="2E1AD886"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určí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56F15176"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určí postupem stanoveným v příloze č. 6 této </w:t>
      </w:r>
      <w:r w:rsidR="00BC290E">
        <w:t>S</w:t>
      </w:r>
      <w:r w:rsidR="001A6417" w:rsidRPr="003A5EDF">
        <w:t>mlouvy vždy indexací z ceny roku předcházejícího</w:t>
      </w:r>
      <w:r w:rsidR="00B108DD" w:rsidRPr="003A5EDF">
        <w:t>.</w:t>
      </w:r>
      <w:r w:rsidRPr="003A5EDF">
        <w:t xml:space="preserve"> </w:t>
      </w:r>
    </w:p>
    <w:p w14:paraId="02CF1255"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FF0106" w14:textId="3292292B"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w:t>
      </w:r>
      <w:proofErr w:type="spellStart"/>
      <w:r w:rsidR="002C436F">
        <w:t>překompenzace</w:t>
      </w:r>
      <w:proofErr w:type="spellEnd"/>
      <w:r w:rsidR="002C436F">
        <w:t xml:space="preserv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lastRenderedPageBreak/>
        <w:t>V</w:t>
      </w:r>
      <w:r w:rsidR="00802D98">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802D98">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3DD71B39" w14:textId="77777777" w:rsidR="00A81E8F" w:rsidRDefault="00A81E8F" w:rsidP="00B81BE2">
      <w:pPr>
        <w:pStyle w:val="Odstavec1"/>
        <w:tabs>
          <w:tab w:val="clear" w:pos="644"/>
        </w:tabs>
        <w:ind w:left="567" w:hanging="567"/>
      </w:pPr>
      <w:r>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003C3499" w14:textId="77777777" w:rsidR="00ED428B" w:rsidRPr="00ED428B" w:rsidRDefault="00A81E8F" w:rsidP="00B81BE2">
      <w:pPr>
        <w:pStyle w:val="Odstavec1"/>
        <w:tabs>
          <w:tab w:val="clear" w:pos="644"/>
        </w:tabs>
        <w:ind w:left="567" w:hanging="567"/>
        <w:rPr>
          <w:sz w:val="22"/>
          <w:szCs w:val="22"/>
        </w:rPr>
      </w:pPr>
      <w:r>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20BA91B9"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30752C45" w14:textId="614C0637" w:rsidR="00CC0DDB" w:rsidRDefault="00CC0DDB" w:rsidP="00B81BE2">
      <w:pPr>
        <w:pStyle w:val="Odstavec1"/>
        <w:tabs>
          <w:tab w:val="clear" w:pos="644"/>
        </w:tabs>
        <w:ind w:left="567" w:hanging="567"/>
        <w:rPr>
          <w:ins w:id="10" w:author="Vít Baťa" w:date="2022-08-19T12:54:00Z"/>
        </w:rPr>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3C974585" w14:textId="1B073560" w:rsidR="00923982" w:rsidRDefault="00923982" w:rsidP="00B81BE2">
      <w:pPr>
        <w:pStyle w:val="Odstavec1"/>
        <w:tabs>
          <w:tab w:val="clear" w:pos="644"/>
        </w:tabs>
        <w:ind w:left="567" w:hanging="567"/>
      </w:pPr>
      <w:ins w:id="11" w:author="Vít Baťa" w:date="2022-08-19T12:54:00Z">
        <w:r w:rsidRPr="00923982">
          <w:t>Veškeré cenové údaje uvedené v této Smlouvě budou počítány jako ceny bez DPH. V případě změny právních předpisů bude k údajům připočtena DPH v souladu s právními předpisy.</w:t>
        </w:r>
      </w:ins>
    </w:p>
    <w:p w14:paraId="1A300E90" w14:textId="77777777" w:rsidR="00E522B4" w:rsidRPr="00AD0880" w:rsidRDefault="00E522B4" w:rsidP="002A2840">
      <w:pPr>
        <w:pStyle w:val="slo"/>
        <w:keepNext/>
        <w:spacing w:before="360"/>
        <w:ind w:left="567"/>
      </w:pPr>
      <w:r w:rsidRPr="00AD0880">
        <w:lastRenderedPageBreak/>
        <w:t>Článek VIII</w:t>
      </w:r>
    </w:p>
    <w:p w14:paraId="40AB6655"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0A819151"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mimořádných situacích na železnici, kde je zapotřebí urychleně a nečekaně reagovat (stržená trolej, porucha koleje, srážka s osobou nebo 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27B07A03"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SčK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384597A9" w14:textId="77777777" w:rsidR="00CB4F30" w:rsidRPr="00AD0880" w:rsidRDefault="00CB4F30">
      <w:pPr>
        <w:pStyle w:val="Odstavec1"/>
        <w:numPr>
          <w:ilvl w:val="2"/>
          <w:numId w:val="30"/>
        </w:numPr>
        <w:tabs>
          <w:tab w:val="clear" w:pos="1440"/>
        </w:tabs>
        <w:ind w:left="2127" w:hanging="426"/>
      </w:pPr>
      <w:r>
        <w:t>krátkodobá změna přepravních potřeb na území PID a v přilehlých regionech;</w:t>
      </w:r>
    </w:p>
    <w:p w14:paraId="60D80EAD"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5BB7EC58"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39F2E295" w14:textId="77777777" w:rsidR="00AD0880" w:rsidRPr="00AD0880" w:rsidRDefault="001748D5" w:rsidP="0048363D">
      <w:pPr>
        <w:pStyle w:val="Odstavec1"/>
        <w:numPr>
          <w:ilvl w:val="0"/>
          <w:numId w:val="0"/>
        </w:numPr>
        <w:ind w:left="567"/>
      </w:pPr>
      <w:r w:rsidRPr="00AD0880">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HMP a SčK</w:t>
      </w:r>
      <w:r w:rsidR="00AD0880" w:rsidRPr="00AD0880">
        <w:t xml:space="preserve">. </w:t>
      </w:r>
      <w:r w:rsidR="00AD0880">
        <w:t xml:space="preserve"> </w:t>
      </w:r>
    </w:p>
    <w:p w14:paraId="35EB3636" w14:textId="7EA69A70"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802D98">
        <w:t> </w:t>
      </w:r>
      <w:r w:rsidR="00783525">
        <w:t xml:space="preserve">prodloužení </w:t>
      </w:r>
      <w:r w:rsidR="001C1649">
        <w:t xml:space="preserve">na nezbytně nutnou dobu v daný pracovní den. </w:t>
      </w:r>
      <w:r w:rsidR="00783525">
        <w:t xml:space="preserve"> </w:t>
      </w:r>
    </w:p>
    <w:p w14:paraId="1B8B856B"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28A1E81" w14:textId="25473674"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w:t>
      </w:r>
      <w:r w:rsidR="00312014" w:rsidRPr="00AD0880">
        <w:lastRenderedPageBreak/>
        <w:t xml:space="preserve">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bjednatele a dílem od SčK v poměru výk</w:t>
      </w:r>
      <w:r w:rsidR="00312014" w:rsidRPr="00AD0880">
        <w:t xml:space="preserve">onů autobusových a železničních linek na území HMP a SčK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w:t>
      </w:r>
      <w:r w:rsidR="00802D98">
        <w:t> </w:t>
      </w:r>
      <w:r w:rsidR="00043D4B">
        <w:t>296/2010</w:t>
      </w:r>
      <w:r w:rsidR="00802D98">
        <w:t> </w:t>
      </w:r>
      <w:r w:rsidR="00043D4B">
        <w:t>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17C12364" w14:textId="77777777"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w:t>
      </w:r>
      <w:r w:rsidR="00461426" w:rsidRPr="00802D98">
        <w:t xml:space="preserve">dopravce poskytující Operativní zálohu </w:t>
      </w:r>
      <w:r w:rsidR="009C7527" w:rsidRPr="00802D98">
        <w:t>fakturovat náklady v CDV</w:t>
      </w:r>
      <w:r w:rsidR="006C5856" w:rsidRPr="00802D98">
        <w:t xml:space="preserve"> dopravce využívajícího Operativní zálohu</w:t>
      </w:r>
      <w:r w:rsidR="00344751" w:rsidRPr="00802D98">
        <w:t xml:space="preserve"> za ujeté </w:t>
      </w:r>
      <w:r w:rsidR="00535F38" w:rsidRPr="00802D98">
        <w:t>L</w:t>
      </w:r>
      <w:r w:rsidR="00344751" w:rsidRPr="00802D98">
        <w:t>inkové km</w:t>
      </w:r>
      <w:r w:rsidR="009C7527" w:rsidRPr="00802D98">
        <w:t>.</w:t>
      </w:r>
      <w:r w:rsidR="00344751" w:rsidRPr="00802D98">
        <w:t xml:space="preserve"> Kopii faktury zašle </w:t>
      </w:r>
      <w:r w:rsidR="00461426" w:rsidRPr="00802D98">
        <w:t xml:space="preserve">dopravce poskytující Operativní zálohu </w:t>
      </w:r>
      <w:r w:rsidR="00A74B2A" w:rsidRPr="00802D98">
        <w:t>O</w:t>
      </w:r>
      <w:r w:rsidR="00344751" w:rsidRPr="00802D98">
        <w:t xml:space="preserve">bjednateli </w:t>
      </w:r>
      <w:r w:rsidR="00823583" w:rsidRPr="00802D98">
        <w:t xml:space="preserve">zastoupenému ROPID </w:t>
      </w:r>
      <w:r w:rsidR="00344751" w:rsidRPr="00802D98">
        <w:t>a také SčK</w:t>
      </w:r>
      <w:r w:rsidR="00EC755F" w:rsidRPr="00802D98">
        <w:t xml:space="preserve"> zastoupen</w:t>
      </w:r>
      <w:r w:rsidR="00043D87" w:rsidRPr="00802D98">
        <w:t>ému</w:t>
      </w:r>
      <w:r w:rsidR="00EC755F" w:rsidRPr="00802D98">
        <w:t xml:space="preserve"> IDSK</w:t>
      </w:r>
      <w:r w:rsidR="00344751" w:rsidRPr="00802D98">
        <w:t xml:space="preserve"> k verifik</w:t>
      </w:r>
      <w:r w:rsidR="001361F3" w:rsidRPr="00802D98">
        <w:t>a</w:t>
      </w:r>
      <w:r w:rsidR="00344751" w:rsidRPr="00802D98">
        <w:t>ci správnosti.</w:t>
      </w:r>
      <w:r w:rsidR="009C7527" w:rsidRPr="00802D98">
        <w:t xml:space="preserve"> Nájezd na nahrazovanou</w:t>
      </w:r>
      <w:r w:rsidR="009C7527" w:rsidRPr="00A74B2A">
        <w:t xml:space="preserve">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77775B6" w14:textId="6624E785"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Náklady na PHM za přejezdové km a</w:t>
      </w:r>
      <w:r w:rsidR="004A1A92">
        <w:t> </w:t>
      </w:r>
      <w:r w:rsidR="00344751" w:rsidRPr="00AD0880">
        <w:t xml:space="preserve">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CEBC4C5"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w:t>
      </w:r>
      <w:r w:rsidR="00721082">
        <w:lastRenderedPageBreak/>
        <w:t xml:space="preserve">dopravců. Objednatel zajistí akceptaci Operativní zálohy železničními dopravci, pro které bude též zřízena.   </w:t>
      </w:r>
    </w:p>
    <w:p w14:paraId="2BE8AADC"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17EF85FA" w14:textId="77777777"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 xml:space="preserve">nejpozději 5. den následujícího měsíce Objednateli </w:t>
      </w:r>
      <w:r w:rsidR="00E664A2">
        <w:t xml:space="preserve">a SčK zastoupenému IDSK </w:t>
      </w:r>
      <w:r>
        <w:t>ve formátu .</w:t>
      </w:r>
      <w:proofErr w:type="spellStart"/>
      <w:r>
        <w:t>xls</w:t>
      </w:r>
      <w:proofErr w:type="spellEnd"/>
      <w:r>
        <w:t>, .</w:t>
      </w:r>
      <w:proofErr w:type="spellStart"/>
      <w:r>
        <w:t>xlsx</w:t>
      </w:r>
      <w:proofErr w:type="spellEnd"/>
      <w:r>
        <w:t xml:space="preserve">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IDSK s </w:t>
      </w:r>
      <w:r w:rsidR="00F2790A">
        <w:t>rozděle</w:t>
      </w:r>
      <w:r w:rsidR="00E664A2">
        <w:t>ním nahrazovaných výkonů pro Objedn</w:t>
      </w:r>
      <w:r w:rsidR="00F2790A">
        <w:t>a</w:t>
      </w:r>
      <w:r w:rsidR="00E664A2">
        <w:t>tele a IDSK (SčK)</w:t>
      </w:r>
      <w:r>
        <w:t>.</w:t>
      </w:r>
    </w:p>
    <w:p w14:paraId="5AF3894E"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t xml:space="preserve">tomuto dopravci </w:t>
      </w:r>
      <w:r>
        <w:t>navíc uhrazeny náklady na PHM za celý náhradní výkon (jízdní řád i režijní km).</w:t>
      </w:r>
    </w:p>
    <w:p w14:paraId="4BE76C19"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082AD11A" w14:textId="77777777" w:rsidR="007A2A7C" w:rsidRPr="00D12F30" w:rsidRDefault="007A2A7C">
      <w:pPr>
        <w:pStyle w:val="Odstavec1"/>
        <w:numPr>
          <w:ilvl w:val="1"/>
          <w:numId w:val="11"/>
        </w:numPr>
        <w:tabs>
          <w:tab w:val="clear" w:pos="644"/>
        </w:tabs>
        <w:ind w:left="567" w:hanging="567"/>
      </w:pPr>
      <w:r w:rsidRPr="007A2A7C">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6DA49A00" w14:textId="2206EAFA"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4A1A92">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5EB4DDB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w:t>
      </w:r>
      <w:r w:rsidR="00DB4305">
        <w:lastRenderedPageBreak/>
        <w:t>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5BABCA04"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je však povinen Objednateli tyto náklady 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6871EF4A"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75F5E30A" w14:textId="77777777" w:rsidR="005B0A64" w:rsidRPr="009060F5" w:rsidRDefault="000C27B6" w:rsidP="002A2840">
      <w:pPr>
        <w:pStyle w:val="slo"/>
        <w:keepNext/>
        <w:spacing w:before="360"/>
        <w:ind w:left="567"/>
      </w:pPr>
      <w:r w:rsidRPr="009060F5">
        <w:t>Článek IX</w:t>
      </w:r>
    </w:p>
    <w:p w14:paraId="7513EBD1"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184AB46D" w14:textId="71D052C7"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v rozsahu a způsobem dle jejich implementace v právním řádu České republiky s přihlédnutím ke Klimatickému plánu Hl. m. Prahy</w:t>
      </w:r>
      <w:r w:rsidR="008E5631">
        <w:t>, schváleným usnesením ZHMP ze dne 27.</w:t>
      </w:r>
      <w:r w:rsidR="0071116D">
        <w:t xml:space="preserve"> </w:t>
      </w:r>
      <w:r w:rsidR="008E5631">
        <w:t>5.</w:t>
      </w:r>
      <w:r w:rsidR="0071116D">
        <w:t xml:space="preserve"> </w:t>
      </w:r>
      <w:r w:rsidR="008E5631">
        <w:t xml:space="preserve">2021 </w:t>
      </w:r>
      <w:r w:rsidR="006F0751">
        <w:t xml:space="preserve">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Tato lhůta může být po dohodě smluvních stran upravena (tj. zkrácena nebo i prodloužena), zejména v</w:t>
      </w:r>
      <w:r w:rsidR="004A1A92">
        <w:t> </w:t>
      </w:r>
      <w:r w:rsidR="008E5631">
        <w:t>souvislosti s (i) možností získat na pořízení EČV dotaci z dostupných dotačních titulů nebo s</w:t>
      </w:r>
      <w:r w:rsidR="004A1A92">
        <w:t> </w:t>
      </w:r>
      <w:r w:rsidR="008E5631">
        <w:t>(</w:t>
      </w:r>
      <w:proofErr w:type="spellStart"/>
      <w:r w:rsidR="008E5631">
        <w:t>ii</w:t>
      </w:r>
      <w:proofErr w:type="spellEnd"/>
      <w:r w:rsidR="008E5631">
        <w:t xml:space="preserve">)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04F88B0C" w14:textId="7ECDA97F" w:rsidR="005B112E" w:rsidRPr="005B112E" w:rsidRDefault="005B112E">
      <w:pPr>
        <w:pStyle w:val="Odstavec1"/>
        <w:numPr>
          <w:ilvl w:val="1"/>
          <w:numId w:val="11"/>
        </w:numPr>
        <w:tabs>
          <w:tab w:val="clear" w:pos="644"/>
        </w:tabs>
        <w:ind w:left="567" w:hanging="567"/>
      </w:pPr>
      <w:r w:rsidRPr="005B112E">
        <w:lastRenderedPageBreak/>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4A1A92">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4A1A92">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4DFB0FD8" w14:textId="77777777" w:rsidR="006F0751" w:rsidRDefault="006F0751">
      <w:pPr>
        <w:pStyle w:val="Odstavec1"/>
        <w:numPr>
          <w:ilvl w:val="1"/>
          <w:numId w:val="11"/>
        </w:numPr>
        <w:tabs>
          <w:tab w:val="clear" w:pos="644"/>
        </w:tabs>
        <w:ind w:left="567" w:hanging="567"/>
      </w:pPr>
      <w:r>
        <w:t>Vzhledem k tomu, že NCDV</w:t>
      </w:r>
      <w:r w:rsidR="00F77F04" w:rsidRPr="00F77F04">
        <w:rPr>
          <w:vertAlign w:val="subscript"/>
        </w:rPr>
        <w:t>i</w:t>
      </w:r>
      <w:r>
        <w:t xml:space="preserve"> a NCDDV</w:t>
      </w:r>
      <w:r w:rsidR="00F77F04" w:rsidRPr="00F77F04">
        <w:rPr>
          <w:vertAlign w:val="subscript"/>
        </w:rPr>
        <w:t>i</w:t>
      </w:r>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proofErr w:type="spellStart"/>
      <w:r w:rsidR="00F77F04">
        <w:t>NCDV</w:t>
      </w:r>
      <w:r w:rsidR="00F77F04" w:rsidRPr="002D4DD7">
        <w:rPr>
          <w:vertAlign w:val="subscript"/>
        </w:rPr>
        <w:t>iEČV</w:t>
      </w:r>
      <w:proofErr w:type="spellEnd"/>
      <w:r w:rsidR="002D4DD7">
        <w:rPr>
          <w:vertAlign w:val="subscript"/>
        </w:rPr>
        <w:t xml:space="preserve"> </w:t>
      </w:r>
      <w:r w:rsidR="002D4DD7" w:rsidRPr="002D4DD7">
        <w:t xml:space="preserve">a </w:t>
      </w:r>
      <w:proofErr w:type="spellStart"/>
      <w:r w:rsidR="002D4DD7" w:rsidRPr="002D4DD7">
        <w:t>NDDCV</w:t>
      </w:r>
      <w:r w:rsidR="002D4DD7">
        <w:rPr>
          <w:vertAlign w:val="subscript"/>
        </w:rPr>
        <w:t>iEČV</w:t>
      </w:r>
      <w:proofErr w:type="spellEnd"/>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339BAC0F" w14:textId="77777777" w:rsidR="00D73C57" w:rsidRDefault="00D73C57" w:rsidP="00933E9D">
      <w:pPr>
        <w:pStyle w:val="Odstavecaodrky"/>
        <w:tabs>
          <w:tab w:val="clear" w:pos="1361"/>
        </w:tabs>
        <w:ind w:left="1701" w:hanging="283"/>
      </w:pPr>
      <w:r>
        <w:t>správní režie je rovna 0 Kč</w:t>
      </w:r>
      <w:r w:rsidR="004D1B92">
        <w:t>;</w:t>
      </w:r>
    </w:p>
    <w:p w14:paraId="76248613"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doloží,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23883CE" w14:textId="77777777" w:rsidR="004C5598" w:rsidRPr="004C5598" w:rsidRDefault="004D1B92" w:rsidP="00933E9D">
      <w:pPr>
        <w:pStyle w:val="Odstavecaodrky"/>
        <w:tabs>
          <w:tab w:val="clear" w:pos="1361"/>
        </w:tabs>
        <w:ind w:left="1701" w:hanging="283"/>
        <w:rPr>
          <w:i/>
        </w:rPr>
      </w:pPr>
      <w:r>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7D256E3E"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 xml:space="preserve">ompenzace od aktivace EČV s definovanými výkony hrazenými </w:t>
      </w:r>
      <w:proofErr w:type="spellStart"/>
      <w:r w:rsidR="00661C9A" w:rsidRPr="00156679">
        <w:t>CDV</w:t>
      </w:r>
      <w:r w:rsidR="00661C9A" w:rsidRPr="00156679">
        <w:rPr>
          <w:vertAlign w:val="subscript"/>
        </w:rPr>
        <w:t>iEČV</w:t>
      </w:r>
      <w:proofErr w:type="spellEnd"/>
      <w:r w:rsidR="00661C9A" w:rsidRPr="00156679">
        <w:t xml:space="preserve"> a dodatečnými výkony realizovanými EČV a hrazenými </w:t>
      </w:r>
      <w:proofErr w:type="spellStart"/>
      <w:r w:rsidR="00661C9A" w:rsidRPr="00156679">
        <w:t>CDDV</w:t>
      </w:r>
      <w:r w:rsidR="00661C9A" w:rsidRPr="00156679">
        <w:rPr>
          <w:vertAlign w:val="subscript"/>
        </w:rPr>
        <w:t>iEČV</w:t>
      </w:r>
      <w:proofErr w:type="spellEnd"/>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20033CD5" w14:textId="77777777" w:rsidR="008574C8" w:rsidRPr="001E54AE" w:rsidRDefault="008574C8">
      <w:pPr>
        <w:pStyle w:val="Odstavec1"/>
        <w:numPr>
          <w:ilvl w:val="1"/>
          <w:numId w:val="11"/>
        </w:numPr>
        <w:tabs>
          <w:tab w:val="clear" w:pos="644"/>
        </w:tabs>
        <w:ind w:left="567" w:hanging="567"/>
      </w:pPr>
      <w:r w:rsidRPr="00621E8B">
        <w:lastRenderedPageBreak/>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w:t>
      </w:r>
      <w:proofErr w:type="spellStart"/>
      <w:r w:rsidR="00661C9A" w:rsidRPr="00621E8B">
        <w:t>požadovatelné</w:t>
      </w:r>
      <w:proofErr w:type="spellEnd"/>
      <w:r w:rsidR="00661C9A" w:rsidRPr="00621E8B">
        <w:t xml:space="preserve">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Veřejných služeb dle této Smlouvy, bude tato dotace zohledněna při výpočtu výše Kompenzace v souladu s pravidly poskytovatele dotace.</w:t>
      </w:r>
    </w:p>
    <w:p w14:paraId="3741780B"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65A70E78"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54E2EE94"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0E78D91" w14:textId="77777777" w:rsidR="00E72A5D" w:rsidRPr="00E72A5D" w:rsidRDefault="00E72A5D">
      <w:pPr>
        <w:pStyle w:val="Odstavec1"/>
        <w:numPr>
          <w:ilvl w:val="2"/>
          <w:numId w:val="31"/>
        </w:numPr>
        <w:tabs>
          <w:tab w:val="clear" w:pos="1440"/>
        </w:tabs>
        <w:ind w:left="2127" w:hanging="426"/>
      </w:pPr>
      <w:r w:rsidRPr="00E72A5D">
        <w:t xml:space="preserve">sloužila k zabezpečování </w:t>
      </w:r>
      <w:r w:rsidR="006312AA">
        <w:t>V</w:t>
      </w:r>
      <w:r w:rsidR="006312AA" w:rsidRPr="00E72A5D">
        <w:t xml:space="preserve">eřejných </w:t>
      </w:r>
      <w:r w:rsidRPr="00E72A5D">
        <w:t>služeb, které mají být zcela nebo zčásti předmětem nové smlouvy a</w:t>
      </w:r>
    </w:p>
    <w:p w14:paraId="6E2EB96E"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118CB54A" w14:textId="34988401"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4A1A92">
        <w:t> </w:t>
      </w:r>
      <w:r w:rsidR="00E1007F">
        <w:t xml:space="preserve">prohlídku projeví zájem, postupem stanoveným Objednatelem. </w:t>
      </w:r>
    </w:p>
    <w:p w14:paraId="5E1382F7"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2D942894"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27E5905B"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w:t>
      </w:r>
      <w:r w:rsidRPr="00E72A5D">
        <w:lastRenderedPageBreak/>
        <w:t xml:space="preserve">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ým dopravcem, jejímž účelem bude upravit vzájemná práva a povinnosti tak, aby mohlo dojít k řádnému a plynulému převodu EČV na nového dopravce. Konkrétní práva a povinnosti budou stanovena až v</w:t>
      </w:r>
      <w:r w:rsidR="005D55EA">
        <w:t> době, kdy bude zajišťován odkup EČV podle tohoto článku Smlouvy s ohledem na v té době známé skutečnosti.</w:t>
      </w:r>
    </w:p>
    <w:p w14:paraId="2CDFBDB0"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1E7CDF7B"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379643A8"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1AAE52EF" w14:textId="77777777" w:rsidR="00B76F8D" w:rsidRPr="00B76F8D" w:rsidRDefault="00B76F8D">
      <w:pPr>
        <w:pStyle w:val="Odstavec1"/>
        <w:numPr>
          <w:ilvl w:val="1"/>
          <w:numId w:val="11"/>
        </w:numPr>
        <w:tabs>
          <w:tab w:val="clear" w:pos="644"/>
        </w:tabs>
        <w:ind w:left="567" w:hanging="567"/>
      </w:pPr>
      <w:r>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2CB05891" w14:textId="77777777" w:rsidR="00A81E8F" w:rsidRPr="00790ED4" w:rsidRDefault="00A81E8F" w:rsidP="000B3135">
      <w:pPr>
        <w:pStyle w:val="slo"/>
        <w:keepNext/>
        <w:spacing w:before="360"/>
        <w:ind w:left="567"/>
      </w:pPr>
      <w:r w:rsidRPr="00790ED4">
        <w:t xml:space="preserve">Článek </w:t>
      </w:r>
      <w:r w:rsidR="00E522B4" w:rsidRPr="00790ED4">
        <w:t>X</w:t>
      </w:r>
    </w:p>
    <w:p w14:paraId="04427FEE"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06328B5B"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5C18D6E2"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r w:rsidR="002E2E24">
        <w:t>CDV</w:t>
      </w:r>
      <w:r w:rsidR="00FD4BBA" w:rsidRPr="00CF6839">
        <w:rPr>
          <w:vertAlign w:val="subscript"/>
        </w:rPr>
        <w:t>i</w:t>
      </w:r>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w:t>
      </w:r>
      <w:proofErr w:type="spellStart"/>
      <w:r w:rsidR="002E2E24">
        <w:t>CDDV</w:t>
      </w:r>
      <w:r w:rsidR="00FD4BBA" w:rsidRPr="00CF6839">
        <w:rPr>
          <w:vertAlign w:val="subscript"/>
        </w:rPr>
        <w:t>i</w:t>
      </w:r>
      <w:proofErr w:type="spellEnd"/>
      <w:r w:rsidR="00FD4BBA">
        <w:rPr>
          <w:vertAlign w:val="subscript"/>
        </w:rPr>
        <w:t xml:space="preserve"> </w:t>
      </w:r>
      <w:r w:rsidR="00FD4BBA" w:rsidRPr="00FE2B64">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3FF8781D" w14:textId="77777777" w:rsidR="00A81E8F" w:rsidRDefault="00232953" w:rsidP="003623E9">
      <w:pPr>
        <w:pStyle w:val="Odstavec1"/>
        <w:numPr>
          <w:ilvl w:val="0"/>
          <w:numId w:val="0"/>
        </w:numPr>
        <w:ind w:left="567"/>
      </w:pPr>
      <w:r>
        <w:lastRenderedPageBreak/>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3A24CC79" w14:textId="77777777" w:rsidR="00C964E8" w:rsidRDefault="00C964E8" w:rsidP="003623E9">
      <w:pPr>
        <w:pStyle w:val="Odstavec1"/>
        <w:numPr>
          <w:ilvl w:val="0"/>
          <w:numId w:val="0"/>
        </w:numPr>
        <w:ind w:left="567"/>
      </w:pPr>
      <w:r>
        <w:t>CDVi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30C512ED" w14:textId="77777777" w:rsidR="00C964E8" w:rsidRDefault="00C964E8"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rsidR="00FD4BBA">
        <w:t>…….</w:t>
      </w:r>
      <w:r w:rsidRPr="00BF660D">
        <w:rPr>
          <w:highlight w:val="yellow"/>
        </w:rPr>
        <w:t>/</w:t>
      </w:r>
      <w:r>
        <w:rPr>
          <w:highlight w:val="yellow"/>
        </w:rPr>
        <w:t xml:space="preserve">cena </w:t>
      </w:r>
      <w:r w:rsidR="00FD4BBA" w:rsidRPr="00FE2B64">
        <w:rPr>
          <w:highlight w:val="yellow"/>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1373E731" w14:textId="77777777" w:rsidR="00FD4BBA" w:rsidRDefault="00C964E8"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00FD4BBA">
        <w:t>…….</w:t>
      </w:r>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078F527" w14:textId="77777777" w:rsidR="00FD4BBA" w:rsidRDefault="00CF55FD" w:rsidP="003623E9">
      <w:pPr>
        <w:pStyle w:val="Odstavec1"/>
        <w:numPr>
          <w:ilvl w:val="0"/>
          <w:numId w:val="0"/>
        </w:numPr>
        <w:tabs>
          <w:tab w:val="left" w:pos="8931"/>
        </w:tabs>
        <w:ind w:left="567"/>
      </w:pPr>
      <w:proofErr w:type="spellStart"/>
      <w:r>
        <w:t>Md</w:t>
      </w:r>
      <w:proofErr w:type="spellEnd"/>
      <w:r>
        <w:t>+</w:t>
      </w:r>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1B61B568" w14:textId="77777777" w:rsidR="00FD4BBA" w:rsidRDefault="00C964E8" w:rsidP="003623E9">
      <w:pPr>
        <w:pStyle w:val="Odstavec1"/>
        <w:numPr>
          <w:ilvl w:val="0"/>
          <w:numId w:val="0"/>
        </w:numPr>
        <w:tabs>
          <w:tab w:val="left" w:pos="8931"/>
        </w:tabs>
        <w:ind w:left="567"/>
      </w:pPr>
      <w:proofErr w:type="spellStart"/>
      <w:r>
        <w:t>Sd</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E792143" w14:textId="77777777" w:rsidR="00FD4BBA" w:rsidRDefault="00C964E8" w:rsidP="003623E9">
      <w:pPr>
        <w:pStyle w:val="Odstavec1"/>
        <w:numPr>
          <w:ilvl w:val="0"/>
          <w:numId w:val="0"/>
        </w:numPr>
        <w:tabs>
          <w:tab w:val="left" w:pos="8931"/>
        </w:tabs>
        <w:ind w:left="567"/>
      </w:pPr>
      <w:proofErr w:type="spellStart"/>
      <w:r>
        <w:t>Sd</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57FDCFF2" w14:textId="77777777" w:rsidR="00FD4BBA" w:rsidRDefault="00C964E8" w:rsidP="003623E9">
      <w:pPr>
        <w:pStyle w:val="Odstavec1"/>
        <w:numPr>
          <w:ilvl w:val="0"/>
          <w:numId w:val="0"/>
        </w:numPr>
        <w:tabs>
          <w:tab w:val="left" w:pos="8931"/>
        </w:tabs>
        <w:ind w:left="567"/>
      </w:pPr>
      <w:proofErr w:type="spellStart"/>
      <w:r>
        <w:t>Kb</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F1F5121" w14:textId="77777777" w:rsidR="00FD4BBA" w:rsidRDefault="00C964E8" w:rsidP="003623E9">
      <w:pPr>
        <w:pStyle w:val="Odstavec1"/>
        <w:numPr>
          <w:ilvl w:val="0"/>
          <w:numId w:val="0"/>
        </w:numPr>
        <w:tabs>
          <w:tab w:val="left" w:pos="8931"/>
        </w:tabs>
        <w:ind w:left="567"/>
      </w:pPr>
      <w:proofErr w:type="spellStart"/>
      <w:r>
        <w:t>Kb</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FE2B64">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2F782D24" w14:textId="77777777" w:rsidR="00C964E8" w:rsidRDefault="00C964E8" w:rsidP="003623E9">
      <w:pPr>
        <w:pStyle w:val="Odstavec1"/>
        <w:numPr>
          <w:ilvl w:val="0"/>
          <w:numId w:val="0"/>
        </w:numPr>
        <w:ind w:left="567"/>
      </w:pPr>
    </w:p>
    <w:p w14:paraId="306882DD" w14:textId="77777777" w:rsidR="00C964E8" w:rsidRDefault="00C964E8" w:rsidP="003623E9">
      <w:pPr>
        <w:pStyle w:val="Odstavec1"/>
        <w:numPr>
          <w:ilvl w:val="0"/>
          <w:numId w:val="0"/>
        </w:numPr>
        <w:ind w:left="567"/>
      </w:pPr>
      <w:r>
        <w:t>CDDV</w:t>
      </w:r>
      <w:r>
        <w:rPr>
          <w:vertAlign w:val="subscript"/>
        </w:rPr>
        <w:t xml:space="preserve">i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34712862" w14:textId="77777777" w:rsidR="00FD4BBA" w:rsidRDefault="00FD4BBA"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t>…….</w:t>
      </w:r>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7427181B" w14:textId="77777777" w:rsidR="00FD4BBA" w:rsidRDefault="00FD4BBA"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AD4C237" w14:textId="77777777" w:rsidR="00FD4BBA" w:rsidRDefault="00FD4BBA" w:rsidP="003623E9">
      <w:pPr>
        <w:pStyle w:val="Odstavec1"/>
        <w:numPr>
          <w:ilvl w:val="0"/>
          <w:numId w:val="0"/>
        </w:numPr>
        <w:tabs>
          <w:tab w:val="left" w:pos="8931"/>
        </w:tabs>
        <w:ind w:left="567"/>
      </w:pPr>
      <w:proofErr w:type="spellStart"/>
      <w:r>
        <w:t>Md</w:t>
      </w:r>
      <w:proofErr w:type="spellEnd"/>
      <w:r>
        <w:t>+</w:t>
      </w:r>
      <w:r w:rsidRPr="00367A3D">
        <w:t>……</w:t>
      </w:r>
      <w:proofErr w:type="gramStart"/>
      <w:r>
        <w:t>…….</w:t>
      </w:r>
      <w:proofErr w:type="gramEnd"/>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F2B7BF0" w14:textId="77777777" w:rsidR="00FD4BBA" w:rsidRDefault="00FD4BBA" w:rsidP="003623E9">
      <w:pPr>
        <w:pStyle w:val="Odstavec1"/>
        <w:numPr>
          <w:ilvl w:val="0"/>
          <w:numId w:val="0"/>
        </w:numPr>
        <w:tabs>
          <w:tab w:val="left" w:pos="8931"/>
        </w:tabs>
        <w:ind w:left="567"/>
      </w:pPr>
      <w:proofErr w:type="spellStart"/>
      <w:r>
        <w:t>Sd</w:t>
      </w:r>
      <w:proofErr w:type="spellEnd"/>
      <w:r w:rsidRPr="00367A3D">
        <w:t>………</w:t>
      </w:r>
      <w:proofErr w:type="gramStart"/>
      <w:r>
        <w:t>…….</w:t>
      </w:r>
      <w:proofErr w:type="gramEnd"/>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723E9CB9" w14:textId="77777777" w:rsidR="00FD4BBA" w:rsidRDefault="00FD4BBA" w:rsidP="003623E9">
      <w:pPr>
        <w:pStyle w:val="Odstavec1"/>
        <w:numPr>
          <w:ilvl w:val="0"/>
          <w:numId w:val="0"/>
        </w:numPr>
        <w:tabs>
          <w:tab w:val="left" w:pos="8931"/>
        </w:tabs>
        <w:ind w:left="567"/>
      </w:pPr>
      <w:proofErr w:type="spellStart"/>
      <w:r>
        <w:t>Sd</w:t>
      </w:r>
      <w:proofErr w:type="spellEnd"/>
      <w:r>
        <w:t>+</w:t>
      </w:r>
      <w:proofErr w:type="gramStart"/>
      <w:r w:rsidRPr="00367A3D">
        <w:t>……</w:t>
      </w:r>
      <w:r>
        <w:t>.</w:t>
      </w:r>
      <w:proofErr w:type="gramEnd"/>
      <w:r>
        <w:t>.…….</w:t>
      </w:r>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70F4CD5" w14:textId="77777777" w:rsidR="00FD4BBA" w:rsidRDefault="00FD4BBA" w:rsidP="003623E9">
      <w:pPr>
        <w:pStyle w:val="Odstavec1"/>
        <w:numPr>
          <w:ilvl w:val="0"/>
          <w:numId w:val="0"/>
        </w:numPr>
        <w:tabs>
          <w:tab w:val="left" w:pos="8931"/>
        </w:tabs>
        <w:ind w:left="567"/>
      </w:pPr>
      <w:proofErr w:type="spellStart"/>
      <w:r>
        <w:t>Kb</w:t>
      </w:r>
      <w:proofErr w:type="spellEnd"/>
      <w:r w:rsidRPr="00367A3D">
        <w:t>………</w:t>
      </w:r>
      <w:proofErr w:type="gramStart"/>
      <w:r>
        <w:t>…….</w:t>
      </w:r>
      <w:proofErr w:type="gramEnd"/>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03694F" w14:textId="77777777" w:rsidR="00FD4BBA" w:rsidRDefault="00FD4BBA" w:rsidP="003623E9">
      <w:pPr>
        <w:pStyle w:val="Odstavec1"/>
        <w:numPr>
          <w:ilvl w:val="0"/>
          <w:numId w:val="0"/>
        </w:numPr>
        <w:tabs>
          <w:tab w:val="left" w:pos="8931"/>
        </w:tabs>
        <w:ind w:left="567"/>
      </w:pPr>
      <w:proofErr w:type="spellStart"/>
      <w:r>
        <w:t>Kb</w:t>
      </w:r>
      <w:proofErr w:type="spellEnd"/>
      <w:r>
        <w:t>+</w:t>
      </w:r>
      <w:proofErr w:type="gramStart"/>
      <w:r w:rsidRPr="00367A3D">
        <w:t>……</w:t>
      </w:r>
      <w:r>
        <w:t>.</w:t>
      </w:r>
      <w:proofErr w:type="gramEnd"/>
      <w:r>
        <w:t>…….</w:t>
      </w:r>
      <w:r w:rsidRPr="00BF660D">
        <w:rPr>
          <w:highlight w:val="yellow"/>
        </w:rPr>
        <w:t>/</w:t>
      </w:r>
      <w:r>
        <w:rPr>
          <w:highlight w:val="yellow"/>
        </w:rPr>
        <w:t xml:space="preserve">cena </w:t>
      </w:r>
      <w:r w:rsidRPr="00FE2B64">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AEBE50D" w14:textId="77777777" w:rsidR="00B7451D" w:rsidRDefault="00B7451D" w:rsidP="003623E9">
      <w:pPr>
        <w:pStyle w:val="Odstavec1"/>
        <w:numPr>
          <w:ilvl w:val="0"/>
          <w:numId w:val="0"/>
        </w:numPr>
        <w:tabs>
          <w:tab w:val="left" w:pos="8931"/>
        </w:tabs>
        <w:ind w:left="567"/>
      </w:pPr>
    </w:p>
    <w:p w14:paraId="16BEE609" w14:textId="77777777" w:rsidR="00B7451D" w:rsidRDefault="00B7451D" w:rsidP="003623E9">
      <w:pPr>
        <w:pStyle w:val="Odstavec1"/>
        <w:numPr>
          <w:ilvl w:val="0"/>
          <w:numId w:val="0"/>
        </w:numPr>
        <w:tabs>
          <w:tab w:val="left" w:pos="8931"/>
        </w:tabs>
        <w:ind w:left="567"/>
      </w:pPr>
      <w:r>
        <w:t>předpokládané náklady</w:t>
      </w:r>
      <w:r w:rsidR="00A13881">
        <w:t xml:space="preserve"> včetně </w:t>
      </w:r>
      <w:proofErr w:type="spellStart"/>
      <w:r w:rsidR="00A13881">
        <w:t>Mýta</w:t>
      </w:r>
      <w:r w:rsidR="0006220D" w:rsidRPr="00CF6839">
        <w:rPr>
          <w:vertAlign w:val="subscript"/>
        </w:rPr>
        <w:t>JŘ</w:t>
      </w:r>
      <w:proofErr w:type="spellEnd"/>
      <w:r w:rsidR="00A13881">
        <w:t xml:space="preserve"> a NZA</w:t>
      </w:r>
      <w:r w:rsidRPr="00CF6839">
        <w:rPr>
          <w:highlight w:val="yellow"/>
        </w:rPr>
        <w:t>…</w:t>
      </w:r>
      <w:r w:rsidR="00F82773" w:rsidRPr="00CF6839">
        <w:rPr>
          <w:highlight w:val="yellow"/>
        </w:rPr>
        <w:t>…</w:t>
      </w:r>
      <w:r w:rsidRPr="00CF6839">
        <w:rPr>
          <w:highlight w:val="yellow"/>
        </w:rPr>
        <w:t>/ bude doplněno/…</w:t>
      </w:r>
      <w:proofErr w:type="gramStart"/>
      <w:r w:rsidRPr="00CF6839">
        <w:rPr>
          <w:highlight w:val="yellow"/>
        </w:rPr>
        <w:t>……</w:t>
      </w:r>
      <w:r w:rsidR="00A13881" w:rsidRPr="00CF6839">
        <w:rPr>
          <w:highlight w:val="yellow"/>
        </w:rPr>
        <w:t>.</w:t>
      </w:r>
      <w:proofErr w:type="gramEnd"/>
      <w:r w:rsidR="00A13881" w:rsidRPr="00CF6839">
        <w:rPr>
          <w:highlight w:val="yellow"/>
        </w:rPr>
        <w:t>.</w:t>
      </w:r>
      <w:r>
        <w:t xml:space="preserve">  Kč</w:t>
      </w:r>
    </w:p>
    <w:p w14:paraId="348BB798" w14:textId="77777777" w:rsidR="00B7451D" w:rsidRDefault="00B7451D" w:rsidP="003623E9">
      <w:pPr>
        <w:pStyle w:val="Odstavec1"/>
        <w:numPr>
          <w:ilvl w:val="0"/>
          <w:numId w:val="0"/>
        </w:numPr>
        <w:ind w:left="567"/>
      </w:pPr>
      <w:r>
        <w:t>předpokládané tržby</w:t>
      </w:r>
      <w:r w:rsidRPr="00CF6839">
        <w:rPr>
          <w:highlight w:val="yellow"/>
        </w:rPr>
        <w:t>………/ bude doplněno/…………</w:t>
      </w:r>
      <w:proofErr w:type="gramStart"/>
      <w:r w:rsidRPr="00CF6839">
        <w:rPr>
          <w:highlight w:val="yellow"/>
        </w:rPr>
        <w:t>…….</w:t>
      </w:r>
      <w:proofErr w:type="gramEnd"/>
      <w:r w:rsidRPr="00CF6839">
        <w:rPr>
          <w:highlight w:val="yellow"/>
        </w:rPr>
        <w:t>.……….……</w:t>
      </w:r>
      <w:r w:rsidR="0006220D" w:rsidRPr="00CF6839">
        <w:rPr>
          <w:highlight w:val="yellow"/>
        </w:rPr>
        <w:t>...</w:t>
      </w:r>
      <w:r w:rsidR="00CF6839" w:rsidRPr="00CF6839">
        <w:rPr>
          <w:highlight w:val="yellow"/>
        </w:rPr>
        <w:t>.</w:t>
      </w:r>
      <w:r>
        <w:t xml:space="preserve"> Kč</w:t>
      </w:r>
    </w:p>
    <w:p w14:paraId="6F0F1144" w14:textId="77777777" w:rsidR="003D3743" w:rsidRDefault="00B7451D" w:rsidP="003623E9">
      <w:pPr>
        <w:pStyle w:val="Odstavec1"/>
        <w:numPr>
          <w:ilvl w:val="0"/>
          <w:numId w:val="0"/>
        </w:numPr>
        <w:ind w:left="567"/>
      </w:pPr>
      <w:r>
        <w:t xml:space="preserve">předpokládaná výše </w:t>
      </w:r>
      <w:proofErr w:type="gramStart"/>
      <w:r w:rsidR="00112799">
        <w:t>K</w:t>
      </w:r>
      <w:r>
        <w:t>ompenzace</w:t>
      </w:r>
      <w:r w:rsidRPr="00CF6839">
        <w:rPr>
          <w:highlight w:val="yellow"/>
        </w:rPr>
        <w:t>….</w:t>
      </w:r>
      <w:proofErr w:type="gramEnd"/>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30164FBF"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62FE178B" w14:textId="77777777" w:rsidR="00A36AFB" w:rsidRDefault="00A36AFB" w:rsidP="003623E9">
      <w:pPr>
        <w:pStyle w:val="Odstavec1"/>
        <w:numPr>
          <w:ilvl w:val="0"/>
          <w:numId w:val="0"/>
        </w:numPr>
        <w:ind w:left="567"/>
      </w:pPr>
    </w:p>
    <w:p w14:paraId="48DA227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w:t>
      </w:r>
      <w:proofErr w:type="spellStart"/>
      <w:r w:rsidR="00F77F04">
        <w:t>CDV</w:t>
      </w:r>
      <w:r w:rsidR="00F77F04" w:rsidRPr="00F77F04">
        <w:rPr>
          <w:vertAlign w:val="subscript"/>
        </w:rPr>
        <w:t>i</w:t>
      </w:r>
      <w:r w:rsidR="00F77F04">
        <w:rPr>
          <w:vertAlign w:val="subscript"/>
        </w:rPr>
        <w:t>EČV</w:t>
      </w:r>
      <w:proofErr w:type="spellEnd"/>
      <w:r w:rsidR="00F77F04" w:rsidRPr="00F77F04">
        <w:t>)</w:t>
      </w:r>
      <w:r w:rsidR="00F77F04">
        <w:t xml:space="preserve"> a </w:t>
      </w:r>
      <w:r w:rsidR="00C94BA4">
        <w:t>C</w:t>
      </w:r>
      <w:r w:rsidR="00F77F04">
        <w:t>ena dodatečného dopravního výkonu EČV (</w:t>
      </w:r>
      <w:proofErr w:type="spellStart"/>
      <w:r w:rsidR="00F77F04">
        <w:t>CDDV</w:t>
      </w:r>
      <w:r w:rsidR="00F77F04" w:rsidRPr="00F77F04">
        <w:rPr>
          <w:vertAlign w:val="subscript"/>
        </w:rPr>
        <w:t>i</w:t>
      </w:r>
      <w:r w:rsidR="00F77F04">
        <w:rPr>
          <w:vertAlign w:val="subscript"/>
        </w:rPr>
        <w:t>EČV</w:t>
      </w:r>
      <w:proofErr w:type="spellEnd"/>
      <w:r w:rsidR="00F77F04" w:rsidRPr="00F77F04">
        <w:t>).</w:t>
      </w:r>
      <w:r w:rsidR="001A2313">
        <w:t xml:space="preserve"> K datu zahájení plnění budou příslušné položky CDV</w:t>
      </w:r>
      <w:r w:rsidR="001A2313" w:rsidRPr="005E3D2C">
        <w:rPr>
          <w:vertAlign w:val="subscript"/>
        </w:rPr>
        <w:t>i</w:t>
      </w:r>
      <w:r w:rsidR="001A2313">
        <w:t xml:space="preserve"> a CDDV</w:t>
      </w:r>
      <w:r w:rsidR="001A2313" w:rsidRPr="005E3D2C">
        <w:rPr>
          <w:vertAlign w:val="subscript"/>
        </w:rPr>
        <w:t>i</w:t>
      </w:r>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7367EE96"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lastRenderedPageBreak/>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7538F0C4" w14:textId="77777777"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HMP 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24798E35" w14:textId="02A7F268" w:rsidR="00A81E8F" w:rsidRDefault="00A81E8F">
      <w:pPr>
        <w:pStyle w:val="Odstavec1"/>
        <w:numPr>
          <w:ilvl w:val="1"/>
          <w:numId w:val="12"/>
        </w:numPr>
        <w:tabs>
          <w:tab w:val="clear" w:pos="644"/>
        </w:tabs>
        <w:ind w:left="567" w:hanging="567"/>
      </w:pPr>
      <w:r>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HMP) </w:t>
      </w:r>
      <w:r w:rsidR="00006C9E">
        <w:t>a</w:t>
      </w:r>
      <w:r w:rsidR="004A1A92">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HMP.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t>V</w:t>
      </w:r>
      <w:r w:rsidR="004A1A92">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6515C98" w14:textId="77777777" w:rsidR="00A81E8F" w:rsidRDefault="00A81E8F">
      <w:pPr>
        <w:pStyle w:val="Odstavec1"/>
        <w:numPr>
          <w:ilvl w:val="1"/>
          <w:numId w:val="12"/>
        </w:numPr>
        <w:tabs>
          <w:tab w:val="clear" w:pos="644"/>
        </w:tabs>
        <w:ind w:left="567" w:hanging="567"/>
      </w:pPr>
      <w:r>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na území HMP 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5A5A2F26"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50CFAF47"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4A8414E7" w14:textId="77777777" w:rsidR="002D1C07" w:rsidRPr="002D1C07" w:rsidRDefault="00A81E8F" w:rsidP="00933E9D">
      <w:pPr>
        <w:pStyle w:val="Odstavecaodrky"/>
        <w:tabs>
          <w:tab w:val="clear" w:pos="1361"/>
        </w:tabs>
        <w:ind w:left="1701" w:hanging="283"/>
      </w:pPr>
      <w:r w:rsidRPr="009530F5">
        <w:lastRenderedPageBreak/>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4822C127"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r>
        <w:t xml:space="preserve">SčK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858C9D5" w14:textId="77777777" w:rsidR="005F4DC4" w:rsidRPr="008C0403" w:rsidRDefault="005F4DC4"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0143FA53"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r w:rsidR="005F4DC4">
        <w:t xml:space="preserve">SčK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27E70511" w14:textId="77777777" w:rsidR="0059157E" w:rsidRDefault="0059157E" w:rsidP="00933E9D">
      <w:pPr>
        <w:pStyle w:val="Odstavecaodrky"/>
        <w:tabs>
          <w:tab w:val="clear" w:pos="1361"/>
        </w:tabs>
        <w:ind w:left="1701" w:hanging="283"/>
      </w:pPr>
      <w:r>
        <w:t xml:space="preserve">údaje od Dopravce </w:t>
      </w:r>
    </w:p>
    <w:p w14:paraId="64BA1885"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524B8643" w14:textId="6BF6C04B" w:rsidR="00D33CC5" w:rsidRDefault="0063426F">
      <w:pPr>
        <w:pStyle w:val="Odstavec1odrky"/>
        <w:numPr>
          <w:ilvl w:val="0"/>
          <w:numId w:val="6"/>
        </w:numPr>
      </w:pPr>
      <w:r>
        <w:t>náklady na vjezdy do autobusových nádr</w:t>
      </w:r>
      <w:ins w:id="12" w:author="Staňková Miroslava" w:date="2022-08-18T00:58:00Z">
        <w:r w:rsidR="00092208">
          <w:t>a</w:t>
        </w:r>
      </w:ins>
      <w:r>
        <w:t>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366A95B4" w14:textId="77777777" w:rsidR="0081019E" w:rsidRDefault="00EA287C">
      <w:pPr>
        <w:pStyle w:val="Odstavec1odrky"/>
        <w:numPr>
          <w:ilvl w:val="0"/>
          <w:numId w:val="6"/>
        </w:numPr>
      </w:pPr>
      <w:r>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SčK</w:t>
      </w:r>
      <w:r w:rsidR="0081019E">
        <w:t xml:space="preserve"> </w:t>
      </w:r>
    </w:p>
    <w:p w14:paraId="31FDDA4E" w14:textId="77777777" w:rsidR="00D33CC5" w:rsidRDefault="00D33CC5">
      <w:pPr>
        <w:pStyle w:val="Odstavec1odrky"/>
        <w:numPr>
          <w:ilvl w:val="0"/>
          <w:numId w:val="6"/>
        </w:numPr>
      </w:pPr>
      <w:r>
        <w:t>ONS</w:t>
      </w:r>
    </w:p>
    <w:p w14:paraId="72ACB9D9" w14:textId="77777777" w:rsidR="0081019E" w:rsidRPr="0081019E" w:rsidRDefault="0081019E" w:rsidP="0081019E"/>
    <w:p w14:paraId="6762C007" w14:textId="77777777" w:rsidR="00A81E8F" w:rsidRPr="00BD6C91" w:rsidRDefault="00A81E8F" w:rsidP="00933E9D">
      <w:pPr>
        <w:pStyle w:val="Odstavecaodrky"/>
        <w:tabs>
          <w:tab w:val="clear" w:pos="1361"/>
        </w:tabs>
        <w:ind w:left="1701" w:hanging="283"/>
      </w:pPr>
      <w:r w:rsidRPr="008C0403">
        <w:t xml:space="preserve">sankce (v Kč) uplatněné </w:t>
      </w:r>
      <w:r w:rsidR="0059157E">
        <w:t>O</w:t>
      </w:r>
      <w:r w:rsidRPr="008C0403">
        <w:t xml:space="preserve">bjednatelem v souladu s touto </w:t>
      </w:r>
      <w:r w:rsidR="0059157E">
        <w:t>S</w:t>
      </w:r>
      <w:r w:rsidRPr="008C0403">
        <w:t>mlouvou</w:t>
      </w:r>
      <w:r w:rsidR="0068654C" w:rsidRPr="00BD6C91">
        <w:t>;</w:t>
      </w:r>
    </w:p>
    <w:p w14:paraId="526DB2AB"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556C3A1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33FC5FE4"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73F76CC4"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6148B38" w14:textId="77777777" w:rsidR="00A81E8F" w:rsidRPr="00EA4FB4" w:rsidRDefault="00A81E8F" w:rsidP="00DD6C7A">
      <w:pPr>
        <w:pStyle w:val="Odstavec1"/>
        <w:numPr>
          <w:ilvl w:val="0"/>
          <w:numId w:val="0"/>
        </w:numPr>
        <w:ind w:left="567"/>
      </w:pPr>
      <w:r w:rsidRPr="005D69B0">
        <w:lastRenderedPageBreak/>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D2DD277"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31EFE118"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A9B2298"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proofErr w:type="spellStart"/>
      <w:proofErr w:type="gramStart"/>
      <w:r w:rsidRPr="00EA4FB4">
        <w:t>Dop</w:t>
      </w:r>
      <w:proofErr w:type="spellEnd"/>
      <w:r w:rsidRPr="00EA4FB4">
        <w:t>(</w:t>
      </w:r>
      <w:proofErr w:type="gramEnd"/>
      <w:r w:rsidRPr="00EA4FB4">
        <w:t xml:space="preserve">MD) 2-04 a </w:t>
      </w:r>
      <w:proofErr w:type="spellStart"/>
      <w:r w:rsidRPr="00EA4FB4">
        <w:t>Dop</w:t>
      </w:r>
      <w:proofErr w:type="spellEnd"/>
      <w:r w:rsidRPr="00EA4FB4">
        <w:t>(MD)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C8B08FF" w14:textId="77777777" w:rsidR="001A2313" w:rsidRDefault="009C302D" w:rsidP="00933E9D">
      <w:pPr>
        <w:pStyle w:val="Odstavecaodrky"/>
        <w:tabs>
          <w:tab w:val="clear" w:pos="1361"/>
        </w:tabs>
        <w:ind w:left="1701" w:hanging="283"/>
      </w:pPr>
      <w:r w:rsidRPr="00721432">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4CE4E811"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04A7AE52"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2FD7209C"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6B0AC993" w14:textId="77777777" w:rsidR="006D0C44" w:rsidRPr="006D0C44" w:rsidRDefault="00B67100" w:rsidP="00933E9D">
      <w:pPr>
        <w:pStyle w:val="Odstavecaodrky"/>
        <w:tabs>
          <w:tab w:val="clear" w:pos="1361"/>
        </w:tabs>
        <w:ind w:left="1701" w:hanging="283"/>
      </w:pPr>
      <w:r w:rsidRPr="009C302D">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17E4027E" w14:textId="77777777" w:rsidR="00B67100" w:rsidRPr="007219AE" w:rsidRDefault="00B67100" w:rsidP="006D0C44">
      <w:pPr>
        <w:pStyle w:val="Odstavecseseznamem"/>
        <w:ind w:left="1418"/>
        <w:rPr>
          <w:sz w:val="24"/>
        </w:rPr>
      </w:pPr>
    </w:p>
    <w:p w14:paraId="21405971"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3CB40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61FD4741"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4CA3636D"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SčK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332A2C22"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73EBDE87" w14:textId="77777777" w:rsidR="002D1C07" w:rsidRPr="002D1C07" w:rsidRDefault="009F0DA3" w:rsidP="00933E9D">
      <w:pPr>
        <w:pStyle w:val="Odstavecaodrky"/>
        <w:tabs>
          <w:tab w:val="clear" w:pos="1361"/>
        </w:tabs>
        <w:ind w:left="1701" w:hanging="283"/>
      </w:pPr>
      <w:r w:rsidRPr="009F0DA3">
        <w:lastRenderedPageBreak/>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SčK na </w:t>
      </w:r>
      <w:r w:rsidR="00731E8E">
        <w:t>L</w:t>
      </w:r>
      <w:r w:rsidRPr="009F0DA3">
        <w:t>ince; podíl ostatních příjmů (např. dotace státem nařízených slev)</w:t>
      </w:r>
      <w:r w:rsidR="002D1C07">
        <w:t xml:space="preserve">, </w:t>
      </w:r>
      <w:r w:rsidR="002D1C07" w:rsidRPr="002D1C07">
        <w:t>příjmy z místních MHD;</w:t>
      </w:r>
    </w:p>
    <w:p w14:paraId="3AC4DA81"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a SčK</w:t>
      </w:r>
      <w:r w:rsidR="001A2313" w:rsidRPr="00C71B1C">
        <w:t xml:space="preserve"> </w:t>
      </w:r>
      <w:r w:rsidRPr="00C71B1C">
        <w:t xml:space="preserve">v souladu s touto </w:t>
      </w:r>
      <w:r w:rsidR="00A876A5">
        <w:t>S</w:t>
      </w:r>
      <w:r w:rsidRPr="00C71B1C">
        <w:t>mlouvou</w:t>
      </w:r>
      <w:r w:rsidR="000B1048" w:rsidRPr="00C71B1C">
        <w:t>;</w:t>
      </w:r>
    </w:p>
    <w:p w14:paraId="2CFF4B46"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58F7900C"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2C5E1179" w14:textId="77777777" w:rsidR="00A54D24" w:rsidRDefault="001605AB"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2FD12520"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058A121F"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1CE5EC68"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po obdržení písemné žádosti (postačuje e-mail na kontaktní 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3BAB0DA6"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O výsledku projednání sepíší smluvní strany zápis a v souladu s ním budou provedeny dohodnuté a odsouhlasené úpravy. </w:t>
      </w:r>
    </w:p>
    <w:p w14:paraId="2C37782A"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6709BB72"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7B68FC99" w14:textId="77777777" w:rsidR="00A81E8F" w:rsidRDefault="00A81E8F" w:rsidP="000B3135">
      <w:pPr>
        <w:pStyle w:val="slo"/>
        <w:keepNext/>
        <w:spacing w:before="360"/>
        <w:ind w:left="567"/>
      </w:pPr>
      <w:r>
        <w:lastRenderedPageBreak/>
        <w:t>Článek</w:t>
      </w:r>
      <w:r w:rsidR="00753AA8">
        <w:t xml:space="preserve"> </w:t>
      </w:r>
      <w:r w:rsidR="009A2DEF">
        <w:t>X</w:t>
      </w:r>
      <w:r w:rsidR="005B0A64">
        <w:t>I</w:t>
      </w:r>
    </w:p>
    <w:p w14:paraId="05AF60E9"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342590B4" w14:textId="77777777" w:rsidR="00A81E8F" w:rsidRDefault="00A81E8F">
      <w:pPr>
        <w:pStyle w:val="Odstavec1"/>
        <w:numPr>
          <w:ilvl w:val="1"/>
          <w:numId w:val="13"/>
        </w:numPr>
        <w:tabs>
          <w:tab w:val="clear" w:pos="644"/>
        </w:tabs>
        <w:ind w:left="567" w:hanging="567"/>
      </w:pPr>
      <w:r>
        <w:t>Objednatel se zavazuje:</w:t>
      </w:r>
    </w:p>
    <w:p w14:paraId="202D1CDD"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SčK </w:t>
      </w:r>
      <w:r>
        <w:t xml:space="preserve">a k ekonomice provozu; změny jízdních řádů budou prováděny přednostně k celostátním termínům změn jízdních řádů vyhlášeným Ministerstvem dopravy; </w:t>
      </w:r>
    </w:p>
    <w:p w14:paraId="7DB90B18"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3EEB9C7E"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opravcem 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6FDF6284"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67D34C80"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302AAFBB"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70A45B9E"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6C5BAF90" w14:textId="77777777" w:rsidR="00A81E8F" w:rsidRDefault="00A81E8F">
      <w:pPr>
        <w:pStyle w:val="Odstavec1"/>
        <w:numPr>
          <w:ilvl w:val="1"/>
          <w:numId w:val="13"/>
        </w:numPr>
        <w:tabs>
          <w:tab w:val="clear" w:pos="644"/>
        </w:tabs>
        <w:ind w:left="567" w:hanging="567"/>
      </w:pPr>
      <w:r>
        <w:t xml:space="preserve">Objednatel se zavazuje zajistit 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nezajišťuje školení tarifu </w:t>
      </w:r>
      <w:r w:rsidR="00C475F8">
        <w:t xml:space="preserve">IDS </w:t>
      </w:r>
      <w:r w:rsidR="002F213E">
        <w:t xml:space="preserve">sousedního kraje v případě provozování </w:t>
      </w:r>
      <w:r w:rsidR="0039518C">
        <w:t>M</w:t>
      </w:r>
      <w:r w:rsidR="002F213E">
        <w:t xml:space="preserve">ezikrajské linky Dopravcem. </w:t>
      </w:r>
      <w:r w:rsidR="00C475F8">
        <w:t>Školení z tarifu IDS sousedního kraje zajišťuje organizátor IDSK.</w:t>
      </w:r>
    </w:p>
    <w:p w14:paraId="146B0833" w14:textId="73B658C2" w:rsidR="00A81E8F" w:rsidRDefault="00A81E8F">
      <w:pPr>
        <w:pStyle w:val="Odstavec1"/>
        <w:numPr>
          <w:ilvl w:val="1"/>
          <w:numId w:val="13"/>
        </w:numPr>
        <w:tabs>
          <w:tab w:val="clear" w:pos="644"/>
        </w:tabs>
        <w:ind w:left="567" w:hanging="567"/>
      </w:pPr>
      <w:r>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na území HM</w:t>
      </w:r>
      <w:r w:rsidR="00094B90" w:rsidRPr="00C55FFF">
        <w:t>P</w:t>
      </w:r>
      <w:r w:rsidR="005533DF" w:rsidRPr="00C55FFF">
        <w:t>, která představuje NZA</w:t>
      </w:r>
      <w:r w:rsidR="00C57B6A" w:rsidRPr="00C55FFF">
        <w:t xml:space="preserve"> </w:t>
      </w:r>
      <w:r w:rsidR="005533DF" w:rsidRPr="00C55FFF">
        <w:t xml:space="preserve">na území HMP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ROPID</w:t>
      </w:r>
      <w:r>
        <w:t xml:space="preserve"> podle potřeby pravidelně aktualizována a odsouhlasena oběma smluvními stranami.</w:t>
      </w:r>
    </w:p>
    <w:p w14:paraId="69263AC2"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w:t>
      </w:r>
      <w:r>
        <w:lastRenderedPageBreak/>
        <w:t xml:space="preserve">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r w:rsidR="0008232B">
        <w:t>P</w:t>
      </w:r>
      <w:r w:rsidR="00F75D31">
        <w:t>ředrealizačním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zejména za situace, kdy</w:t>
      </w:r>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Předrealizačním období k uzavření Tarifní smlouvy je povinnost být plátcem DPH již od data, k němuž přistoupí k Tarifní smlouvě (uzavře dodatek Tarifní smlouvy).</w:t>
      </w:r>
    </w:p>
    <w:p w14:paraId="7AA90116" w14:textId="1594947A"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4A1A92">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4A1A92">
        <w:t> </w:t>
      </w:r>
      <w:r w:rsidR="00C00C93">
        <w:t>jednotné přepravní kontrole pouze s tímto subjektem</w:t>
      </w:r>
      <w:r w:rsidR="00AC5588">
        <w:t>. Ostatní podmínky pověření k provádění přepravní kontroly a úhrady budou upraveny shodně jako v případě uzavření Smlouvy o</w:t>
      </w:r>
      <w:r w:rsidR="004A1A92">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409B965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2BE25581" w14:textId="6BD69243"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CD0AA5" w:rsidRPr="00D4013C">
        <w:t xml:space="preserve"> dl</w:t>
      </w:r>
      <w:r w:rsidR="00AA1B9A" w:rsidRPr="00D4013C">
        <w:t>e</w:t>
      </w:r>
      <w:r w:rsidR="00CD0AA5" w:rsidRPr="00D4013C">
        <w:t xml:space="preserve"> přílohy č. 18 této </w:t>
      </w:r>
      <w:r w:rsidR="00082DF0" w:rsidRPr="00D4013C">
        <w:t>S</w:t>
      </w:r>
      <w:r w:rsidR="00CD0AA5" w:rsidRPr="00D4013C">
        <w:t xml:space="preserve">mlouvy. </w:t>
      </w:r>
      <w:r w:rsidR="00F60132" w:rsidRPr="00D4013C">
        <w:t>Organizátoři poskytnou</w:t>
      </w:r>
      <w:r w:rsidR="00FB07DD" w:rsidRPr="00D4013C">
        <w:t xml:space="preserve"> </w:t>
      </w:r>
      <w:r w:rsidR="00F60132" w:rsidRPr="00D4013C">
        <w:t>Dopravci při plnění povinnosti dle přechozí věty součinnost</w:t>
      </w:r>
      <w:r w:rsidR="00AF2FAD" w:rsidRPr="00D4013C">
        <w:t>, nikoli však dříve než od 1.1.2024</w:t>
      </w:r>
      <w:r w:rsidR="00F60132" w:rsidRPr="00D4013C">
        <w:t xml:space="preserve">. </w:t>
      </w:r>
      <w:r w:rsidR="004009AC" w:rsidRPr="00D4013C" w:rsidDel="004009AC">
        <w:rPr>
          <w:rStyle w:val="Odkaznakoment"/>
        </w:rPr>
        <w:t xml:space="preserve"> </w:t>
      </w:r>
      <w:r w:rsidR="00C36219" w:rsidRPr="00D4013C">
        <w:t>Náklady budou Dopravci uhrazeny jako NZA.</w:t>
      </w:r>
    </w:p>
    <w:p w14:paraId="24F6F28F" w14:textId="77777777" w:rsidR="007F19B8" w:rsidRPr="007F19B8" w:rsidRDefault="00BE6853">
      <w:pPr>
        <w:pStyle w:val="Odstavec1"/>
        <w:numPr>
          <w:ilvl w:val="1"/>
          <w:numId w:val="13"/>
        </w:numPr>
        <w:tabs>
          <w:tab w:val="clear" w:pos="644"/>
        </w:tabs>
        <w:ind w:left="567" w:hanging="567"/>
      </w:pPr>
      <w:r>
        <w:t>Pokud</w:t>
      </w:r>
      <w:r w:rsidR="00851CF9" w:rsidRPr="007F19B8">
        <w:t xml:space="preserve"> by </w:t>
      </w:r>
      <w:r w:rsidR="00674B93" w:rsidRPr="007F19B8">
        <w:t>došlo ke změně správy zastávkových</w:t>
      </w:r>
      <w:r w:rsidR="00851CF9" w:rsidRPr="007F19B8">
        <w:t xml:space="preserve"> zařízení </w:t>
      </w:r>
      <w:r w:rsidR="00674B93" w:rsidRPr="007F19B8">
        <w:t xml:space="preserve">jiným subjektem, </w:t>
      </w:r>
      <w:r w:rsidR="00851CF9" w:rsidRPr="007F19B8">
        <w:t xml:space="preserve">je </w:t>
      </w:r>
      <w:r w:rsidR="00E01341">
        <w:t>D</w:t>
      </w:r>
      <w:r w:rsidR="00A81E8F" w:rsidRPr="007F19B8">
        <w:t xml:space="preserve">opravce povinen </w:t>
      </w:r>
      <w:r w:rsidR="00E647D6" w:rsidRPr="007F19B8">
        <w:t xml:space="preserve">zajistit si </w:t>
      </w:r>
      <w:r w:rsidR="00A81E8F" w:rsidRPr="007F19B8">
        <w:t xml:space="preserve">na dobu trvání této </w:t>
      </w:r>
      <w:r w:rsidR="00082DF0">
        <w:t>S</w:t>
      </w:r>
      <w:r w:rsidR="00A81E8F" w:rsidRPr="007F19B8">
        <w:t xml:space="preserve">mlouvy </w:t>
      </w:r>
      <w:r w:rsidR="00851CF9" w:rsidRPr="007F19B8">
        <w:t xml:space="preserve">jejich </w:t>
      </w:r>
      <w:r w:rsidR="00A81E8F" w:rsidRPr="007F19B8">
        <w:t>využívání</w:t>
      </w:r>
      <w:r w:rsidR="00BE2343" w:rsidRPr="007F19B8">
        <w:t xml:space="preserve"> v rozsahu potřebném k plnění této </w:t>
      </w:r>
      <w:r w:rsidR="005E3AE7">
        <w:t>S</w:t>
      </w:r>
      <w:r w:rsidR="00BE2343" w:rsidRPr="007F19B8">
        <w:t>mlouvy (např. uzavřením smlouvy s</w:t>
      </w:r>
      <w:r w:rsidR="00674B93" w:rsidRPr="007F19B8">
        <w:t xml:space="preserve"> jiným </w:t>
      </w:r>
      <w:r w:rsidR="00BE2343" w:rsidRPr="007F19B8">
        <w:t xml:space="preserve">vlastníkem příslušných zastávkových zařízení nebo jinou k tomu pověřenou osobou). </w:t>
      </w:r>
      <w:r w:rsidR="00851CF9" w:rsidRPr="007F19B8">
        <w:t xml:space="preserve">V případě </w:t>
      </w:r>
      <w:r w:rsidR="00674B93" w:rsidRPr="007F19B8">
        <w:t xml:space="preserve">změny režimu dle tohoto odstavce má </w:t>
      </w:r>
      <w:r w:rsidR="00643B44">
        <w:t>D</w:t>
      </w:r>
      <w:r w:rsidR="00674B93" w:rsidRPr="007F19B8">
        <w:t xml:space="preserve">opravce právo na úhradu </w:t>
      </w:r>
      <w:r w:rsidR="005E3AE7">
        <w:t xml:space="preserve">skutečných </w:t>
      </w:r>
      <w:r w:rsidR="00674B93" w:rsidRPr="007F19B8">
        <w:t xml:space="preserve">nákladů </w:t>
      </w:r>
      <w:r w:rsidR="00851CF9" w:rsidRPr="007F19B8">
        <w:t>na využití zastávkových zařízení</w:t>
      </w:r>
      <w:r w:rsidR="00674B93" w:rsidRPr="007F19B8">
        <w:t xml:space="preserve">. </w:t>
      </w:r>
      <w:r w:rsidR="00176ECE">
        <w:t>T</w:t>
      </w:r>
      <w:r w:rsidR="005E3AE7">
        <w:t xml:space="preserve">yto skutečné náklady </w:t>
      </w:r>
      <w:r w:rsidR="00674B93" w:rsidRPr="007F19B8">
        <w:t xml:space="preserve">musí být </w:t>
      </w:r>
      <w:r w:rsidR="00643B44">
        <w:t>O</w:t>
      </w:r>
      <w:r w:rsidR="00674B93" w:rsidRPr="007F19B8">
        <w:t>bjednateli doložen</w:t>
      </w:r>
      <w:r w:rsidR="005E3AE7">
        <w:t>y</w:t>
      </w:r>
      <w:r w:rsidR="00B20737" w:rsidRPr="007F19B8">
        <w:t xml:space="preserve"> písemnými podklady</w:t>
      </w:r>
      <w:r w:rsidR="005E3AE7">
        <w:t xml:space="preserve"> (fakturami/kopiemi faktur</w:t>
      </w:r>
      <w:r w:rsidR="00176ECE">
        <w:t>, výpisem z účtů k doložení platby</w:t>
      </w:r>
      <w:r w:rsidR="005E3AE7">
        <w:t>)</w:t>
      </w:r>
      <w:r w:rsidR="00B20737" w:rsidRPr="007F19B8">
        <w:t>, které se stanou přílohou vyhodnocení/vyúčtování</w:t>
      </w:r>
      <w:r w:rsidR="00674B93" w:rsidRPr="007F19B8">
        <w:t>.</w:t>
      </w:r>
      <w:r w:rsidR="00B20737" w:rsidRPr="007F19B8">
        <w:t xml:space="preserve"> </w:t>
      </w:r>
      <w:r w:rsidR="007E4584" w:rsidRPr="007F19B8">
        <w:t>V případě, že by taková změna znamenala i poplatky za vjezd do terminálu</w:t>
      </w:r>
      <w:r w:rsidR="005E3AE7">
        <w:t xml:space="preserve"> v režimu popsaném v čl. VII odst. 1 položka NZA</w:t>
      </w:r>
      <w:r w:rsidR="007E4584" w:rsidRPr="007F19B8">
        <w:t xml:space="preserve">, budou i tyto poplatky v doložené výši předmětem úhrady </w:t>
      </w:r>
      <w:r w:rsidR="00127D3A">
        <w:t>K</w:t>
      </w:r>
      <w:r w:rsidR="007E4584" w:rsidRPr="007F19B8">
        <w:t>ompenzace.</w:t>
      </w:r>
      <w:r w:rsidR="007F19B8" w:rsidRPr="007F19B8">
        <w:t xml:space="preserve"> </w:t>
      </w:r>
    </w:p>
    <w:p w14:paraId="30C4105F" w14:textId="1E0801DF"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w:t>
      </w:r>
      <w:r w:rsidR="00643B44">
        <w:lastRenderedPageBreak/>
        <w:t>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SčK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4A1A92">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6CB4DDBB" w14:textId="77777777" w:rsidR="009F5E18" w:rsidRDefault="00A81E8F" w:rsidP="000B3135">
      <w:pPr>
        <w:pStyle w:val="slo"/>
        <w:keepNext/>
        <w:spacing w:before="360"/>
        <w:ind w:left="567"/>
      </w:pPr>
      <w:r>
        <w:t xml:space="preserve">Článek </w:t>
      </w:r>
      <w:r w:rsidR="006772CD">
        <w:t>X</w:t>
      </w:r>
      <w:r w:rsidR="005652D8">
        <w:t>I</w:t>
      </w:r>
      <w:r w:rsidR="005B0A64">
        <w:t>I</w:t>
      </w:r>
    </w:p>
    <w:p w14:paraId="71AB4B3D" w14:textId="77777777" w:rsidR="006B0763" w:rsidRDefault="00EE713D" w:rsidP="000B3135">
      <w:pPr>
        <w:pStyle w:val="slo"/>
        <w:keepNext/>
        <w:spacing w:before="0" w:after="120"/>
        <w:ind w:left="567"/>
      </w:pPr>
      <w:proofErr w:type="spellStart"/>
      <w:r>
        <w:t>Předrealizační</w:t>
      </w:r>
      <w:proofErr w:type="spellEnd"/>
      <w:r>
        <w:t xml:space="preserve"> období</w:t>
      </w:r>
      <w:r w:rsidR="006B0763">
        <w:t xml:space="preserve">  </w:t>
      </w:r>
    </w:p>
    <w:p w14:paraId="53724A30" w14:textId="079C8B6A"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Předrealizačním období</w:t>
      </w:r>
      <w:r w:rsidR="00D0332F">
        <w:t>. Z</w:t>
      </w:r>
      <w:r w:rsidR="004A1A92">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4A1A92">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w:t>
      </w:r>
      <w:proofErr w:type="spellStart"/>
      <w:r w:rsidR="000B262E">
        <w:t>Předrealizačního</w:t>
      </w:r>
      <w:proofErr w:type="spellEnd"/>
      <w:r w:rsidR="000B262E">
        <w:t xml:space="preserve">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li 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6294E3FC" w14:textId="732CA55F" w:rsidR="00CE59F4" w:rsidRDefault="002464AC">
      <w:pPr>
        <w:pStyle w:val="Odstavec1"/>
        <w:numPr>
          <w:ilvl w:val="1"/>
          <w:numId w:val="14"/>
        </w:numPr>
        <w:tabs>
          <w:tab w:val="clear" w:pos="644"/>
        </w:tabs>
        <w:ind w:left="567" w:hanging="567"/>
      </w:pPr>
      <w:r>
        <w:t>O</w:t>
      </w:r>
      <w:r w:rsidR="006D349F">
        <w:t xml:space="preserve">bjednatel je oprávněn pro </w:t>
      </w:r>
      <w:proofErr w:type="spellStart"/>
      <w:r w:rsidR="006D349F">
        <w:t>Předrealizační</w:t>
      </w:r>
      <w:proofErr w:type="spellEnd"/>
      <w:r w:rsidR="006D349F">
        <w:t xml:space="preserve">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t>a</w:t>
      </w:r>
      <w:r w:rsidR="004A1A92">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4FB1E81" w14:textId="7E521189"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4A1A92">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30CDFA2E" w14:textId="77777777" w:rsidR="009249D9" w:rsidRDefault="009249D9">
      <w:pPr>
        <w:pStyle w:val="slo"/>
        <w:keepNext/>
        <w:numPr>
          <w:ilvl w:val="0"/>
          <w:numId w:val="9"/>
        </w:numPr>
        <w:tabs>
          <w:tab w:val="clear" w:pos="720"/>
        </w:tabs>
        <w:spacing w:before="360"/>
        <w:ind w:left="567" w:firstLine="0"/>
      </w:pPr>
      <w:r>
        <w:lastRenderedPageBreak/>
        <w:t>Článek XI</w:t>
      </w:r>
      <w:r w:rsidR="008161D7">
        <w:t>I</w:t>
      </w:r>
      <w:r>
        <w:t>I</w:t>
      </w:r>
    </w:p>
    <w:p w14:paraId="69037CD7"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45D944E8"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10b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3B355B56"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k cestujícím s maximální vstřícností a poskytovali účinnou pomoc </w:t>
      </w:r>
      <w:r w:rsidR="00C61A92">
        <w:t xml:space="preserve">pověřeným osobám provozní kontroly Objednatele a pověřeným osobám </w:t>
      </w:r>
      <w:r>
        <w:t>přepravní kontroly.</w:t>
      </w:r>
    </w:p>
    <w:p w14:paraId="08FDD10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0C48CAC5"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F979725"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558E4D64" w14:textId="1728EC44"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w:t>
      </w:r>
      <w:proofErr w:type="spellStart"/>
      <w:r w:rsidRPr="003B54A4">
        <w:t>MPVDesktop</w:t>
      </w:r>
      <w:proofErr w:type="spellEnd"/>
      <w:r w:rsidRPr="003B54A4">
        <w:t xml:space="preserve">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w:t>
      </w:r>
      <w:proofErr w:type="spellStart"/>
      <w:r w:rsidRPr="003B54A4">
        <w:t>MPVDesktop</w:t>
      </w:r>
      <w:proofErr w:type="spellEnd"/>
      <w:r w:rsidRPr="003B54A4">
        <w:t xml:space="preserve">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w:t>
      </w:r>
      <w:proofErr w:type="spellStart"/>
      <w:r w:rsidRPr="003B54A4">
        <w:t>MPVDesktop</w:t>
      </w:r>
      <w:proofErr w:type="spellEnd"/>
      <w:r w:rsidRPr="003B54A4">
        <w:t xml:space="preserve">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nejpozději do času výjezdu </w:t>
      </w:r>
      <w:r w:rsidRPr="004A1A92">
        <w:t xml:space="preserve">posilového spoje. Aplikaci </w:t>
      </w:r>
      <w:proofErr w:type="spellStart"/>
      <w:r w:rsidRPr="004A1A92">
        <w:t>MPVDesktop</w:t>
      </w:r>
      <w:proofErr w:type="spellEnd"/>
      <w:r w:rsidRPr="004A1A92">
        <w:t xml:space="preserve">, jejímž prostřednictvím lze do </w:t>
      </w:r>
      <w:proofErr w:type="spellStart"/>
      <w:r w:rsidRPr="004A1A92">
        <w:t>MPVnet</w:t>
      </w:r>
      <w:proofErr w:type="spellEnd"/>
      <w:r w:rsidRPr="004A1A92">
        <w:t xml:space="preserve"> podávat příslušná hlášení, a přístupové údaje k ní dodá </w:t>
      </w:r>
      <w:r w:rsidR="00134774" w:rsidRPr="004A1A92">
        <w:t>O</w:t>
      </w:r>
      <w:r w:rsidRPr="004A1A92">
        <w:t xml:space="preserve">bjednatel </w:t>
      </w:r>
      <w:r w:rsidR="00134774" w:rsidRPr="004A1A92">
        <w:t>D</w:t>
      </w:r>
      <w:r w:rsidRPr="004A1A92">
        <w:t xml:space="preserve">opravci na vyžádání. Přihlašovací adresa je uvedena v </w:t>
      </w:r>
      <w:r w:rsidR="006E78F8" w:rsidRPr="004A1A92">
        <w:t>Příloze</w:t>
      </w:r>
      <w:r w:rsidR="006E78F8">
        <w:t xml:space="preserve"> č. 21 </w:t>
      </w:r>
      <w:r w:rsidRPr="003B54A4">
        <w:t xml:space="preserve">této </w:t>
      </w:r>
      <w:r w:rsidR="00961D3A">
        <w:t>S</w:t>
      </w:r>
      <w:r w:rsidRPr="003B54A4">
        <w:t xml:space="preserve">mlouvy. </w:t>
      </w:r>
    </w:p>
    <w:p w14:paraId="4F3BE532"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proofErr w:type="spellStart"/>
      <w:r w:rsidR="00C25BBD">
        <w:t>InfZ</w:t>
      </w:r>
      <w:proofErr w:type="spellEnd"/>
      <w:r w:rsidR="00C4797E">
        <w:t xml:space="preserve"> je </w:t>
      </w:r>
      <w:r w:rsidR="00134774">
        <w:t>O</w:t>
      </w:r>
      <w:r w:rsidR="00C4797E">
        <w:t>bjednatel oprávněn lhůtu zkrátit na 3 pracovní dny.</w:t>
      </w:r>
    </w:p>
    <w:p w14:paraId="47D49045"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40AF907E"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13" w:name="_Hlk84885920"/>
      <w:r w:rsidR="00F14C9D">
        <w:t xml:space="preserve">zajistit provoz dispečinku </w:t>
      </w:r>
      <w:bookmarkEnd w:id="13"/>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A46FB0E" w14:textId="77777777" w:rsidR="00A81E8F" w:rsidRDefault="00A81E8F">
      <w:pPr>
        <w:pStyle w:val="Odstavec1"/>
        <w:numPr>
          <w:ilvl w:val="1"/>
          <w:numId w:val="15"/>
        </w:numPr>
        <w:tabs>
          <w:tab w:val="clear" w:pos="644"/>
        </w:tabs>
        <w:ind w:left="567" w:hanging="567"/>
      </w:pPr>
      <w:r>
        <w:lastRenderedPageBreak/>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r w:rsidR="00055545">
        <w:t>SčK</w:t>
      </w:r>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01A144B" w14:textId="77777777"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1C2A4D">
        <w:t>SčK</w:t>
      </w:r>
      <w:r w:rsidR="00177741">
        <w:t xml:space="preserve">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03892A50"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4028E0DB" w14:textId="61334B23" w:rsidR="00654D05" w:rsidRPr="00654D05" w:rsidRDefault="00654D05">
      <w:pPr>
        <w:pStyle w:val="Odstaveca"/>
        <w:numPr>
          <w:ilvl w:val="0"/>
          <w:numId w:val="26"/>
        </w:numPr>
        <w:ind w:left="1418" w:hanging="284"/>
      </w:pPr>
      <w:r w:rsidRPr="00654D05">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4A1A92">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7B4716B2" w14:textId="44B8D675"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zařízeních identifikační známky s číslem zařízení, aplikované </w:t>
      </w:r>
      <w:r w:rsidR="006F0751" w:rsidRPr="0040522F">
        <w:t>O</w:t>
      </w:r>
      <w:r w:rsidRPr="0040522F">
        <w:t>bjednatelem, a dbát o</w:t>
      </w:r>
      <w:r w:rsidR="004A1A92">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713E9C41" w14:textId="48D0F10D"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4A1A92">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4A1A92">
        <w:t> </w:t>
      </w:r>
      <w:r w:rsidR="00D70756">
        <w:t>důsledku</w:t>
      </w:r>
      <w:r w:rsidR="008C6191">
        <w:t xml:space="preserve"> zpožděného příjezdu vozidla z předchozího spoje nebo čerpání povinné bezpečnostní přestávky řidiče.</w:t>
      </w:r>
    </w:p>
    <w:p w14:paraId="09FD518B" w14:textId="77777777" w:rsidR="008C6191" w:rsidRDefault="00F059AA">
      <w:pPr>
        <w:pStyle w:val="Odstaveca"/>
        <w:numPr>
          <w:ilvl w:val="0"/>
          <w:numId w:val="26"/>
        </w:numPr>
        <w:ind w:left="1418" w:hanging="284"/>
      </w:pPr>
      <w:r>
        <w:lastRenderedPageBreak/>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xml:space="preserve">, automaticky zasílaných zpráv o návaznostech z </w:t>
      </w:r>
      <w:proofErr w:type="spellStart"/>
      <w:r w:rsidR="008C6191">
        <w:t>MPV</w:t>
      </w:r>
      <w:r>
        <w:t>net</w:t>
      </w:r>
      <w:proofErr w:type="spellEnd"/>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562DF293"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hlásiče zastávek) a dbát o zjištění a nahlášení případných nefunkčních prvků odbavovacího a informačního systému i během nečinné části dopravního výkonu. </w:t>
      </w:r>
    </w:p>
    <w:p w14:paraId="3BBFCA45"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47BF7CE0" w14:textId="5D26CD9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4A1A92">
        <w:t> </w:t>
      </w:r>
      <w:r w:rsidR="008C6191">
        <w:t>řidiči ve vozidle zajistit obsloužení každé zastávky zastavením vozidla, bez ohledu na charakter zastávky</w:t>
      </w:r>
      <w:r>
        <w:t>.</w:t>
      </w:r>
    </w:p>
    <w:p w14:paraId="182685FA" w14:textId="10965E38" w:rsidR="008C6191" w:rsidRDefault="00FA0EE5">
      <w:pPr>
        <w:pStyle w:val="Odstaveca"/>
        <w:numPr>
          <w:ilvl w:val="0"/>
          <w:numId w:val="26"/>
        </w:numPr>
        <w:ind w:left="1418" w:hanging="284"/>
      </w:pPr>
      <w:r>
        <w:t>N</w:t>
      </w:r>
      <w:r w:rsidR="008C6191">
        <w:t>epřevzít jízdné hrazené cestujícím v případě nemožnosti vydání jízdenky z</w:t>
      </w:r>
      <w:r w:rsidR="004A1A92">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18EE912E" w14:textId="3DDAFCCA" w:rsidR="008C6191" w:rsidRDefault="00FA0EE5">
      <w:pPr>
        <w:pStyle w:val="Odstaveca"/>
        <w:numPr>
          <w:ilvl w:val="0"/>
          <w:numId w:val="26"/>
        </w:numPr>
        <w:ind w:left="1418" w:hanging="284"/>
      </w:pPr>
      <w:r>
        <w:t>Z</w:t>
      </w:r>
      <w:r w:rsidR="008C6191">
        <w:t xml:space="preserve">ajistit minimálně 1x týdně vyzkoušení </w:t>
      </w:r>
      <w:proofErr w:type="spellStart"/>
      <w:r w:rsidR="008C6191">
        <w:t>označovačů</w:t>
      </w:r>
      <w:proofErr w:type="spellEnd"/>
      <w:r w:rsidR="008C6191">
        <w:t xml:space="preserve"> jízdenek ve vozidlech a</w:t>
      </w:r>
      <w:r w:rsidR="004A1A92">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 xml:space="preserve">ve vozidle uchovat a v případě řešení závady </w:t>
      </w:r>
      <w:proofErr w:type="spellStart"/>
      <w:r w:rsidR="008C6191">
        <w:t>označovače</w:t>
      </w:r>
      <w:proofErr w:type="spellEnd"/>
      <w:r w:rsidR="008C6191">
        <w:t xml:space="preserve"> provozní kontrolou j</w:t>
      </w:r>
      <w:r w:rsidR="00426D84">
        <w:t>ej</w:t>
      </w:r>
      <w:r w:rsidR="008C6191">
        <w:t xml:space="preserve"> na vyžádání oprávněné osoby předložit.</w:t>
      </w:r>
    </w:p>
    <w:p w14:paraId="13443E85" w14:textId="77777777" w:rsidR="008C6191" w:rsidRDefault="00566510">
      <w:pPr>
        <w:pStyle w:val="Odstaveca"/>
        <w:numPr>
          <w:ilvl w:val="0"/>
          <w:numId w:val="26"/>
        </w:numPr>
        <w:ind w:left="1418" w:hanging="284"/>
      </w:pPr>
      <w:r>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3C1F3F9F"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15D87F4C"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w:t>
      </w:r>
      <w:r>
        <w:lastRenderedPageBreak/>
        <w:t xml:space="preserve">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D98337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pro datové soubory jízdních řádů a pro komponenty OIS v rámci celého systému PID. Dopravce se zavazuje koordinovat s Objednatelem nákup a rozvoj odbavovacího a informačního zařízení 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42FC3B0B" w14:textId="61DCBE5E" w:rsidR="00A81E8F" w:rsidRDefault="00A81E8F">
      <w:pPr>
        <w:pStyle w:val="Odstavec1"/>
        <w:numPr>
          <w:ilvl w:val="1"/>
          <w:numId w:val="15"/>
        </w:numPr>
        <w:tabs>
          <w:tab w:val="clear" w:pos="644"/>
        </w:tabs>
        <w:ind w:left="567" w:hanging="567"/>
      </w:pPr>
      <w:del w:id="14" w:author="Staňková Miroslava" w:date="2022-08-18T00:59:00Z">
        <w:r w:rsidDel="003F5356">
          <w:delText xml:space="preserve">Dopravce bude </w:delText>
        </w:r>
        <w:r w:rsidR="0001251B" w:rsidDel="003F5356">
          <w:delText>O</w:delText>
        </w:r>
        <w:r w:rsidDel="003F5356">
          <w:delText>bjednateli průběžně předávat provozní normy přímo související se zajišťováním provozu a přípravou dopravních opatření</w:delText>
        </w:r>
      </w:del>
      <w:ins w:id="15" w:author="Staňková Miroslava" w:date="2022-08-18T00:58:00Z">
        <w:r w:rsidR="003F5356">
          <w:t>NEOBSAZENO</w:t>
        </w:r>
      </w:ins>
      <w:r>
        <w:t xml:space="preserve">. </w:t>
      </w:r>
    </w:p>
    <w:p w14:paraId="6171FFC4"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D6DFC2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2F708C30"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t>Dopravce je povinen zavést případná opatření tak, aby byl naplněn účel tohoto odstavce, kterým je zamezení krácení tržeb nevydáváním jízdních dokladů ze strany řidičů.</w:t>
      </w:r>
    </w:p>
    <w:p w14:paraId="0BBEE3AF" w14:textId="77777777" w:rsidR="00A81E8F" w:rsidRDefault="00A81E8F" w:rsidP="000B3135">
      <w:pPr>
        <w:pStyle w:val="slo"/>
        <w:keepNext/>
        <w:spacing w:before="360"/>
        <w:ind w:left="567"/>
      </w:pPr>
      <w:r>
        <w:t xml:space="preserve">Článek </w:t>
      </w:r>
      <w:r w:rsidR="0031247F">
        <w:t>X</w:t>
      </w:r>
      <w:r w:rsidR="005652D8">
        <w:t>I</w:t>
      </w:r>
      <w:r w:rsidR="005F17BB">
        <w:t>V</w:t>
      </w:r>
    </w:p>
    <w:p w14:paraId="353166AC" w14:textId="77777777" w:rsidR="00A81E8F" w:rsidRDefault="00A81E8F">
      <w:pPr>
        <w:pStyle w:val="lnekIbezsla"/>
        <w:keepNext/>
        <w:numPr>
          <w:ilvl w:val="0"/>
          <w:numId w:val="9"/>
        </w:numPr>
        <w:spacing w:before="0"/>
        <w:ind w:left="567" w:firstLine="0"/>
        <w:rPr>
          <w:bCs/>
        </w:rPr>
      </w:pPr>
      <w:r>
        <w:t>Přepravní podmínky</w:t>
      </w:r>
    </w:p>
    <w:p w14:paraId="433CB3DE" w14:textId="223B7109"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4A1A92">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0ACD2E42"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7C744EF3"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 xml:space="preserve">oprávněné osoby </w:t>
      </w:r>
      <w:r>
        <w:lastRenderedPageBreak/>
        <w:t>D</w:t>
      </w:r>
      <w:r w:rsidR="005077CF">
        <w:t>PP</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1505AA3B"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156046EB"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298D62AA" w14:textId="77777777" w:rsidR="00504C93" w:rsidRDefault="00A81E8F" w:rsidP="000B3135">
      <w:pPr>
        <w:pStyle w:val="slo"/>
        <w:keepNext/>
        <w:spacing w:before="360"/>
        <w:ind w:left="567"/>
      </w:pPr>
      <w:r>
        <w:t xml:space="preserve">Článek </w:t>
      </w:r>
      <w:r w:rsidR="00791A5E">
        <w:t>X</w:t>
      </w:r>
      <w:r w:rsidR="005B0A64">
        <w:t>V</w:t>
      </w:r>
    </w:p>
    <w:p w14:paraId="300EDD90" w14:textId="77777777" w:rsidR="00A81E8F" w:rsidRDefault="00A81E8F" w:rsidP="000B3135">
      <w:pPr>
        <w:pStyle w:val="slo"/>
        <w:keepNext/>
        <w:spacing w:before="0" w:after="120"/>
        <w:ind w:left="567"/>
      </w:pPr>
      <w:r>
        <w:t>Tarifní podmínky</w:t>
      </w:r>
    </w:p>
    <w:p w14:paraId="4556B3EE"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HMP a SčK</w:t>
      </w:r>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2A418A67" w14:textId="77777777" w:rsidR="00A81E8F" w:rsidRDefault="00A81E8F">
      <w:pPr>
        <w:pStyle w:val="Odstavec1"/>
        <w:numPr>
          <w:ilvl w:val="1"/>
          <w:numId w:val="17"/>
        </w:numPr>
        <w:tabs>
          <w:tab w:val="clear" w:pos="644"/>
        </w:tabs>
        <w:ind w:left="567" w:hanging="567"/>
      </w:pPr>
      <w:r>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2F675C33"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2B48CEA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w:t>
      </w:r>
      <w:r w:rsidRPr="004D4FAA">
        <w:lastRenderedPageBreak/>
        <w:t xml:space="preserve">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232C59AC" w14:textId="19692BF0"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w:t>
      </w:r>
      <w:proofErr w:type="spellStart"/>
      <w:r>
        <w:t>scan</w:t>
      </w:r>
      <w:proofErr w:type="spellEnd"/>
      <w:r>
        <w:t xml:space="preserve"> uzavřené smlouvy, popř. smluv s Ministerstvem dopravy ČR dle předchozí věty nebo její ID v registru smluv dle </w:t>
      </w:r>
      <w:r w:rsidR="003B3FB8">
        <w:t>Z</w:t>
      </w:r>
      <w:r>
        <w:t>ákona o registru smluv, je-li tato smlouva uveřejněna. Postup a povinnosti dopravců při uplatňování kompenzace slev stanoví Metodický pokyn pro kompenzace slev z jízdného ve veřejné osobní dopravě vydaný Ministerstvem dopravy ČR a</w:t>
      </w:r>
      <w:r w:rsidR="004A1A92">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7778EB21"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74E15469" w14:textId="1E9E9928"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w:t>
      </w:r>
      <w:ins w:id="16" w:author="Staňková Miroslava" w:date="2022-08-09T20:54:00Z">
        <w:r w:rsidR="00623C81">
          <w:t>em</w:t>
        </w:r>
      </w:ins>
      <w:r w:rsidR="007B0908" w:rsidRPr="007F3334">
        <w:t xml:space="preserve">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4A1A92">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B548E0">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Předkládá se 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závažného důvodu, pro nějž nelze tržbu z některého mobilního prodejního zařízení vyčíst, požádá </w:t>
      </w:r>
      <w:r w:rsidR="009F5004">
        <w:t>D</w:t>
      </w:r>
      <w:r w:rsidR="00A81E8F">
        <w:t xml:space="preserve">opravce </w:t>
      </w:r>
      <w:r w:rsidR="009F5004">
        <w:t>O</w:t>
      </w:r>
      <w:r w:rsidR="00A81E8F">
        <w:t>bjednatele o</w:t>
      </w:r>
      <w:r w:rsidR="00B548E0">
        <w:t> </w:t>
      </w:r>
      <w:r w:rsidR="00A81E8F">
        <w:t xml:space="preserve">stanovení lhůty k nahlášení tržby z porouchaného zařízení s tím, že je povinen doložit protokol o předání zařízení k vyčtení tržeb smluvnímu </w:t>
      </w:r>
      <w:proofErr w:type="spellStart"/>
      <w:r w:rsidR="00A81E8F">
        <w:t>opravci</w:t>
      </w:r>
      <w:proofErr w:type="spellEnd"/>
      <w:r w:rsidR="00A81E8F">
        <w:t xml:space="preserve">. Tuto žádost </w:t>
      </w:r>
      <w:r w:rsidR="009F5004">
        <w:t>D</w:t>
      </w:r>
      <w:r w:rsidR="00A81E8F">
        <w:t xml:space="preserve">opravce předloží v elektronické podobě s příslušným dokladem </w:t>
      </w:r>
      <w:proofErr w:type="spellStart"/>
      <w:r w:rsidR="00A81E8F">
        <w:t>opravce</w:t>
      </w:r>
      <w:proofErr w:type="spellEnd"/>
      <w:r w:rsidR="00A81E8F">
        <w:t xml:space="preserv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w:t>
      </w:r>
      <w:proofErr w:type="spellStart"/>
      <w:r w:rsidR="00A81E8F">
        <w:t>opravce</w:t>
      </w:r>
      <w:proofErr w:type="spellEnd"/>
      <w:r w:rsidR="00A81E8F">
        <w:t xml:space="preserv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03703111" w14:textId="77777777" w:rsidR="00D5183C" w:rsidRDefault="00D5183C">
      <w:pPr>
        <w:pStyle w:val="Odstavec1"/>
        <w:numPr>
          <w:ilvl w:val="1"/>
          <w:numId w:val="17"/>
        </w:numPr>
        <w:tabs>
          <w:tab w:val="clear" w:pos="644"/>
        </w:tabs>
        <w:ind w:left="567" w:hanging="567"/>
      </w:pPr>
      <w:r w:rsidRPr="00D5183C">
        <w:lastRenderedPageBreak/>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 xml:space="preserve">může dojít ke změně počtu </w:t>
      </w:r>
      <w:proofErr w:type="spellStart"/>
      <w:r w:rsidR="00401284" w:rsidRPr="004D4FAA">
        <w:t>označovačů</w:t>
      </w:r>
      <w:proofErr w:type="spellEnd"/>
      <w:r w:rsidR="00401284" w:rsidRPr="004D4FAA">
        <w:t xml:space="preserve"> (snížení až na jeden kus</w:t>
      </w:r>
      <w:r w:rsidRPr="004D4FAA">
        <w:t xml:space="preserve">, </w:t>
      </w:r>
      <w:r w:rsidR="00401284" w:rsidRPr="004D4FAA">
        <w:t xml:space="preserve">umístěný </w:t>
      </w:r>
      <w:r w:rsidRPr="004D4FAA">
        <w:t>pouze u předních dveří</w:t>
      </w:r>
      <w:r w:rsidR="00401284" w:rsidRPr="004D4FAA">
        <w:t>)</w:t>
      </w:r>
      <w:r w:rsidRPr="004D4FAA">
        <w:t xml:space="preserve">. Příprava pro připojení jak </w:t>
      </w:r>
      <w:proofErr w:type="spellStart"/>
      <w:r w:rsidRPr="004D4FAA">
        <w:t>označovače</w:t>
      </w:r>
      <w:proofErr w:type="spellEnd"/>
      <w:r w:rsidRPr="004D4FAA">
        <w:t>,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znamenala nástup cestujících všemi dveřmi, se předpokládá vybavení </w:t>
      </w:r>
      <w:proofErr w:type="spellStart"/>
      <w:r w:rsidRPr="004D4FAA">
        <w:t>označovačem</w:t>
      </w:r>
      <w:proofErr w:type="spellEnd"/>
      <w:r w:rsidRPr="004D4FAA">
        <w:t xml:space="preserve">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02170277" w14:textId="0FD4B014"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B548E0">
        <w:t> </w:t>
      </w:r>
      <w:r w:rsidR="006D6790">
        <w:t xml:space="preserve">kontroly jsou shodné jako pro další nákladové položky uvedené v této </w:t>
      </w:r>
      <w:r w:rsidR="00366634">
        <w:t>S</w:t>
      </w:r>
      <w:r w:rsidR="006D6790">
        <w:t>mlouvě jako ONS.</w:t>
      </w:r>
      <w:r>
        <w:t xml:space="preserve"> </w:t>
      </w:r>
    </w:p>
    <w:p w14:paraId="47C645EE" w14:textId="45D2D6B2"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měsíce za měsíc předcházející.  Objednatel je oprávněn vyžadovat po </w:t>
      </w:r>
      <w:r w:rsidR="005B738D">
        <w:t>D</w:t>
      </w:r>
      <w:r w:rsidR="00412A3F" w:rsidRPr="00412A3F">
        <w:t>opravci kopie faktur i</w:t>
      </w:r>
      <w:r w:rsidR="00B548E0">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B548E0">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C7585DF"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639D6E49" w14:textId="77777777"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 xml:space="preserve">Podmínky a okruh osob majících nárok na zaměstnanecké jízdné stanoví Objednatel po projednání s Dopravcem. Objednatel předpokládá </w:t>
      </w:r>
      <w:r w:rsidR="00721EED">
        <w:lastRenderedPageBreak/>
        <w:t>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na celém území HMP a SčK</w:t>
      </w:r>
      <w:r w:rsidR="00C54681">
        <w:t xml:space="preserve"> a na </w:t>
      </w:r>
      <w:r w:rsidR="009139ED">
        <w:t>L</w:t>
      </w:r>
      <w:r w:rsidR="00C54681">
        <w:t>inkách PID v pásmu P mimo vlaky</w:t>
      </w:r>
      <w:r w:rsidR="00CB0827">
        <w:t xml:space="preserve"> a linku </w:t>
      </w:r>
      <w:proofErr w:type="spellStart"/>
      <w:r w:rsidR="00CB0827">
        <w:t>A</w:t>
      </w:r>
      <w:r w:rsidR="00D063C4">
        <w:t>irport</w:t>
      </w:r>
      <w:proofErr w:type="spellEnd"/>
      <w:r w:rsidR="00D063C4">
        <w:t xml:space="preserve">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299CE227"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029CC0C6"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529C0DCC"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mlouvy, jsou tato vozidla považována za vyhovující kapitole 4.2 přílohy č. 10 – Standardy kvality PID, 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47CA28D9"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318DE03A"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2ADFF148"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inky pro rozměrnější vozidla, než která Objednatel 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6C381352" w14:textId="78193ADD" w:rsidR="00A81E8F" w:rsidRPr="004827F7" w:rsidRDefault="00A81E8F">
      <w:pPr>
        <w:pStyle w:val="Odstavec1"/>
        <w:numPr>
          <w:ilvl w:val="1"/>
          <w:numId w:val="18"/>
        </w:numPr>
        <w:tabs>
          <w:tab w:val="clear" w:pos="644"/>
        </w:tabs>
        <w:ind w:left="567" w:hanging="567"/>
      </w:pPr>
      <w:r>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B548E0">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3E4A2B86" w14:textId="040F0782"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B548E0">
        <w:t> </w:t>
      </w:r>
      <w:r w:rsidR="00D329DA">
        <w:t>zajištuje ev. pravidelný upgrade zařízení a servis předepsaný výrobcem.</w:t>
      </w:r>
    </w:p>
    <w:p w14:paraId="3E747B89"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(Mn, Md, Md+, Sd, Sd+, Kb, Kb+)</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w:t>
      </w:r>
      <w:r w:rsidR="00D74F87">
        <w:lastRenderedPageBreak/>
        <w:t xml:space="preserve">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15B41808"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390A958B" w14:textId="77777777" w:rsidR="00F940D3" w:rsidRDefault="00F940D3">
      <w:pPr>
        <w:pStyle w:val="Odstavec1"/>
        <w:numPr>
          <w:ilvl w:val="1"/>
          <w:numId w:val="18"/>
        </w:numPr>
        <w:tabs>
          <w:tab w:val="clear" w:pos="644"/>
        </w:tabs>
        <w:ind w:left="567" w:hanging="567"/>
      </w:pPr>
      <w:r w:rsidRPr="00B8671B">
        <w:rPr>
          <w:szCs w:val="20"/>
        </w:rPr>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6617B688"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36C272B9"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5CB7EB96"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16D5C52B"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21F9B6C6"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03E58D98"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875B485" w14:textId="77777777" w:rsidR="006E5AE1" w:rsidRDefault="006E5AE1" w:rsidP="006E5AE1">
      <w:pPr>
        <w:pStyle w:val="Odstavec1"/>
        <w:numPr>
          <w:ilvl w:val="0"/>
          <w:numId w:val="0"/>
        </w:numPr>
        <w:ind w:left="1418"/>
      </w:pPr>
      <w:proofErr w:type="spellStart"/>
      <w:r>
        <w:t>ii</w:t>
      </w:r>
      <w:proofErr w:type="spellEnd"/>
      <w:r>
        <w:t xml:space="preserve">) sloužila k zabezpečování veřejných služeb, které mají být zcela nebo zčásti předmětem </w:t>
      </w:r>
      <w:r w:rsidR="00241F95">
        <w:t xml:space="preserve">této </w:t>
      </w:r>
      <w:r w:rsidR="00FE76A9">
        <w:t xml:space="preserve">Smlouvy </w:t>
      </w:r>
      <w:r>
        <w:t>a</w:t>
      </w:r>
    </w:p>
    <w:p w14:paraId="769B23E9" w14:textId="77777777" w:rsidR="006E5AE1" w:rsidRDefault="006E5AE1" w:rsidP="006E5AE1">
      <w:pPr>
        <w:pStyle w:val="Odstavec1"/>
        <w:numPr>
          <w:ilvl w:val="0"/>
          <w:numId w:val="0"/>
        </w:numPr>
        <w:ind w:left="1418"/>
      </w:pPr>
      <w:proofErr w:type="spellStart"/>
      <w:r>
        <w:t>iii</w:t>
      </w:r>
      <w:proofErr w:type="spellEnd"/>
      <w:r>
        <w:t xml:space="preserve">) nemohou být </w:t>
      </w:r>
      <w:r w:rsidR="00241F95">
        <w:t xml:space="preserve">předcházejícím </w:t>
      </w:r>
      <w:r>
        <w:t>dopravcem využita pro zabezpečování jiných veřejných služeb.</w:t>
      </w:r>
    </w:p>
    <w:p w14:paraId="38BD9A6E"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4</w:t>
      </w:r>
      <w:r w:rsidR="006C7B4A" w:rsidRPr="00D8431B">
        <w:t>b</w:t>
      </w:r>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5CDA404E"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3BE1E214" w14:textId="77777777" w:rsidR="00530E53" w:rsidRPr="001C1A0D" w:rsidRDefault="001373C5">
      <w:pPr>
        <w:pStyle w:val="Odstavec1"/>
        <w:numPr>
          <w:ilvl w:val="1"/>
          <w:numId w:val="19"/>
        </w:numPr>
        <w:tabs>
          <w:tab w:val="clear" w:pos="644"/>
        </w:tabs>
        <w:ind w:left="567" w:hanging="567"/>
      </w:pPr>
      <w:bookmarkStart w:id="17" w:name="_Hlk104463112"/>
      <w:r>
        <w:lastRenderedPageBreak/>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řádné předání od předcházejícího dopravce</w:t>
      </w:r>
      <w:r>
        <w:t xml:space="preserve">, je </w:t>
      </w:r>
      <w:r w:rsidR="00DB6F62">
        <w:t>D</w:t>
      </w:r>
      <w:r>
        <w:t xml:space="preserve">opravce oprávněn zakoupit k plnění této </w:t>
      </w:r>
      <w:r w:rsidR="00F44F14">
        <w:t>S</w:t>
      </w:r>
      <w:r>
        <w:t>mlouvy nové vozidlo.</w:t>
      </w:r>
      <w:bookmarkEnd w:id="17"/>
      <w:r>
        <w:t xml:space="preserve"> </w:t>
      </w:r>
      <w:bookmarkStart w:id="18"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18"/>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63AAE8C3"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2EB07654"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42B84729"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328ED726" w14:textId="442A9A99"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w:t>
      </w:r>
      <w:r w:rsidR="00A238DC" w:rsidRPr="000A6A58">
        <w:t xml:space="preserve">stanovených v </w:t>
      </w:r>
      <w:del w:id="19" w:author="HAVEL &amp; PARTNERS" w:date="2022-08-19T12:24:00Z">
        <w:r w:rsidR="00A238DC" w:rsidRPr="000A6A58" w:rsidDel="00A42D96">
          <w:delText>odstavcích 1 a 2</w:delText>
        </w:r>
      </w:del>
      <w:ins w:id="20" w:author="HAVEL &amp; PARTNERS" w:date="2022-08-19T12:24:00Z">
        <w:r w:rsidR="00A42D96" w:rsidRPr="000A6A58">
          <w:t xml:space="preserve"> odstavci 3</w:t>
        </w:r>
      </w:ins>
      <w:r w:rsidR="00A238DC" w:rsidRPr="000A6A58">
        <w:t xml:space="preserve"> tohoto</w:t>
      </w:r>
      <w:r w:rsidR="00A238DC" w:rsidRPr="00A238DC">
        <w:t xml:space="preserve">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Dopravce ve lhůtách stanovených v</w:t>
      </w:r>
      <w:del w:id="21" w:author="HAVEL &amp; PARTNERS" w:date="2022-08-19T12:30:00Z">
        <w:r w:rsidR="00B548E0" w:rsidDel="00C210D5">
          <w:delText> </w:delText>
        </w:r>
      </w:del>
      <w:ins w:id="22" w:author="HAVEL &amp; PARTNERS" w:date="2022-08-19T12:30:00Z">
        <w:r w:rsidR="00C210D5">
          <w:t xml:space="preserve"> odst. 3 tohoto </w:t>
        </w:r>
      </w:ins>
      <w:del w:id="23" w:author="HAVEL &amp; PARTNERS" w:date="2022-08-19T12:30:00Z">
        <w:r w:rsidR="00A238DC" w:rsidRPr="00A238DC" w:rsidDel="00C210D5">
          <w:delText>odstavcích 1 a 2 tohoto</w:delText>
        </w:r>
      </w:del>
      <w:r w:rsidR="00A238DC" w:rsidRPr="00A238DC">
        <w:t>článku předá Objednateli kopii smlouvy s poddodavatelem, která obsahuje jako povinnou část technickou specifikaci poskytovaného vozidla/vozidel a</w:t>
      </w:r>
      <w:r w:rsidR="00B548E0">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2CE08BD2"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3D60C7EA" w14:textId="3E01CA01" w:rsidR="00896F79" w:rsidRDefault="00A81E8F">
      <w:pPr>
        <w:pStyle w:val="Odstavec1"/>
        <w:numPr>
          <w:ilvl w:val="1"/>
          <w:numId w:val="19"/>
        </w:numPr>
        <w:tabs>
          <w:tab w:val="clear" w:pos="644"/>
        </w:tabs>
        <w:ind w:left="567" w:hanging="567"/>
      </w:pPr>
      <w:del w:id="24" w:author="HAVEL &amp; PARTNERS" w:date="2022-08-19T12:25:00Z">
        <w:r w:rsidDel="00A42D96">
          <w:delText>Dopravce je povinen nejpozději ve lhůtách stanovených v </w:delText>
        </w:r>
        <w:r w:rsidRPr="003B5BD7" w:rsidDel="00A42D96">
          <w:delText>odst</w:delText>
        </w:r>
        <w:r w:rsidR="004F1B17" w:rsidRPr="003B5BD7" w:rsidDel="00A42D96">
          <w:delText>avcích</w:delText>
        </w:r>
        <w:r w:rsidRPr="003B5BD7" w:rsidDel="00A42D96">
          <w:delText xml:space="preserve"> 1 a 2</w:delText>
        </w:r>
        <w:r w:rsidDel="00A42D96">
          <w:delText xml:space="preserve"> tohoto článku předat </w:delText>
        </w:r>
        <w:r w:rsidR="00B66A61" w:rsidDel="00A42D96">
          <w:delText>O</w:delText>
        </w:r>
        <w:r w:rsidDel="00A42D96">
          <w:delText xml:space="preserve">bjednateli kopie technických průkazů všech vozidel, která bude pro plnění závazku </w:delText>
        </w:r>
        <w:r w:rsidR="00B21252" w:rsidDel="00A42D96">
          <w:delText>V</w:delText>
        </w:r>
        <w:r w:rsidDel="00A42D96">
          <w:delText xml:space="preserve">eřejné služby podle této </w:delText>
        </w:r>
        <w:r w:rsidR="00611DD1" w:rsidDel="00A42D96">
          <w:delText>S</w:delText>
        </w:r>
        <w:r w:rsidDel="00A42D96">
          <w:delText>mlouvy provozovat</w:delText>
        </w:r>
      </w:del>
      <w:r>
        <w:t xml:space="preserve">. Nejpozději 1 měsíc před </w:t>
      </w:r>
      <w:r w:rsidR="00710D5F">
        <w:t>Z</w:t>
      </w:r>
      <w:r>
        <w:t xml:space="preserve">ahájením provozu nebo 14 </w:t>
      </w:r>
      <w:r>
        <w:lastRenderedPageBreak/>
        <w:t xml:space="preserve">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w:t>
      </w:r>
      <w:del w:id="25" w:author="HAVEL &amp; PARTNERS" w:date="2022-08-19T12:33:00Z">
        <w:r w:rsidRPr="003B5BD7" w:rsidDel="00C210D5">
          <w:delText> </w:delText>
        </w:r>
      </w:del>
      <w:ins w:id="26" w:author="HAVEL &amp; PARTNERS" w:date="2022-08-19T12:33:00Z">
        <w:r w:rsidR="00C210D5">
          <w:t> tomto odstavci</w:t>
        </w:r>
      </w:ins>
      <w:del w:id="27" w:author="HAVEL &amp; PARTNERS" w:date="2022-08-19T12:32:00Z">
        <w:r w:rsidRPr="003B5BD7" w:rsidDel="00C210D5">
          <w:delText>odst</w:delText>
        </w:r>
        <w:r w:rsidR="00BD194A" w:rsidRPr="003B5BD7" w:rsidDel="00C210D5">
          <w:delText>avcích</w:delText>
        </w:r>
        <w:r w:rsidRPr="003B5BD7" w:rsidDel="00C210D5">
          <w:delText xml:space="preserve"> 1 a 2</w:delText>
        </w:r>
        <w:r w:rsidRPr="009D5376" w:rsidDel="00C210D5">
          <w:delText xml:space="preserve"> toho</w:delText>
        </w:r>
        <w:r w:rsidDel="00C210D5">
          <w:delText>to</w:delText>
        </w:r>
      </w:del>
      <w:del w:id="28" w:author="HAVEL &amp; PARTNERS" w:date="2022-08-19T12:33:00Z">
        <w:r w:rsidDel="00C210D5">
          <w:delText xml:space="preserve"> článku</w:delText>
        </w:r>
      </w:del>
      <w:r>
        <w:t xml:space="preserve"> předá </w:t>
      </w:r>
      <w:r w:rsidR="00B66A61">
        <w:t>O</w:t>
      </w:r>
      <w:r>
        <w:t xml:space="preserve">bjednateli kopii smlouvy </w:t>
      </w:r>
      <w:r w:rsidR="00612E4D">
        <w:t>s</w:t>
      </w:r>
      <w:r w:rsidR="00B548E0">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44E22091" w14:textId="77777777" w:rsidR="00A81E8F" w:rsidRDefault="00A81E8F">
      <w:pPr>
        <w:pStyle w:val="Odstavec1"/>
        <w:numPr>
          <w:ilvl w:val="1"/>
          <w:numId w:val="19"/>
        </w:numPr>
        <w:tabs>
          <w:tab w:val="clear" w:pos="644"/>
        </w:tabs>
        <w:ind w:left="567" w:hanging="567"/>
      </w:pPr>
      <w:r>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32083C3C" w14:textId="2AFFE667"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B548E0">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0FB904F"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4DDBD741" w14:textId="77777777" w:rsidR="007E32DA" w:rsidRPr="004D5E7F" w:rsidRDefault="007E32DA" w:rsidP="000B3135">
      <w:pPr>
        <w:pStyle w:val="slo"/>
        <w:keepNext/>
        <w:spacing w:before="0" w:after="120"/>
        <w:ind w:left="567"/>
        <w:rPr>
          <w:bCs/>
        </w:rPr>
      </w:pPr>
      <w:r w:rsidRPr="00837904">
        <w:t>Bankovní záruka</w:t>
      </w:r>
    </w:p>
    <w:p w14:paraId="05DDA711"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 xml:space="preserve">neodvolatelnou a nepodmíněnou Bankovní záruku splatnou na první požádání Objednatele. Bankovní záruka, která bude předána v rámci součinnosti před podpisem Smlouvy, bude platná po celou dobu </w:t>
      </w:r>
      <w:proofErr w:type="spellStart"/>
      <w:r w:rsidRPr="00B84623">
        <w:t>Předreal</w:t>
      </w:r>
      <w:r w:rsidRPr="00EF2A95">
        <w:t>izačního</w:t>
      </w:r>
      <w:proofErr w:type="spellEnd"/>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35EFCF0" w14:textId="6C130884" w:rsidR="00C76AAF" w:rsidRPr="00C76AAF" w:rsidRDefault="00B84623">
      <w:pPr>
        <w:pStyle w:val="Odstavec1"/>
        <w:numPr>
          <w:ilvl w:val="1"/>
          <w:numId w:val="20"/>
        </w:numPr>
        <w:tabs>
          <w:tab w:val="clear" w:pos="644"/>
        </w:tabs>
        <w:ind w:left="567" w:hanging="567"/>
      </w:pPr>
      <w:r w:rsidRPr="00C76AAF">
        <w:rPr>
          <w:rFonts w:eastAsia="Calibri"/>
        </w:rPr>
        <w:t xml:space="preserve">Objednatel připouští předložení Bankovní záruky s kratší dobou platnosti, resp. možnost doplnění navazující Bankovní záruky, po ukončení platnosti. Pokud doba platnosti Bankovní 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a použít je na vytvoření jistoty, kterou poté uloží na svůj účet za účelem zajištění povinností uvedených v</w:t>
      </w:r>
      <w:r w:rsidR="00B548E0">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E1A3ACA"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w:t>
      </w:r>
      <w:r w:rsidRPr="00C76AAF">
        <w:rPr>
          <w:rFonts w:eastAsia="Calibri"/>
        </w:rPr>
        <w:lastRenderedPageBreak/>
        <w:t xml:space="preserve">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1F4E0252"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0EBBBA57"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52E85812"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36879AC8"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K DOPLNĚNÍ</w:t>
      </w:r>
      <w:r w:rsidRPr="00B84623">
        <w:t xml:space="preserve">- Kč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0B49C83F" w14:textId="77777777" w:rsidR="00A81E8F" w:rsidRDefault="00A81E8F" w:rsidP="000B3135">
      <w:pPr>
        <w:pStyle w:val="slo"/>
        <w:keepNext/>
        <w:spacing w:before="360"/>
        <w:ind w:left="567"/>
      </w:pPr>
      <w:r>
        <w:t xml:space="preserve">Článek </w:t>
      </w:r>
      <w:r w:rsidR="00AA128F">
        <w:t>X</w:t>
      </w:r>
      <w:r w:rsidR="005B0A64">
        <w:t>X</w:t>
      </w:r>
    </w:p>
    <w:p w14:paraId="2893C758" w14:textId="77777777" w:rsidR="00A81E8F" w:rsidRDefault="00A81E8F" w:rsidP="000B3135">
      <w:pPr>
        <w:pStyle w:val="lnekIbezsla"/>
        <w:keepNext/>
        <w:spacing w:before="0"/>
        <w:ind w:left="567" w:firstLine="0"/>
        <w:rPr>
          <w:bCs/>
        </w:rPr>
      </w:pPr>
      <w:r>
        <w:t xml:space="preserve">Kontrola plnění </w:t>
      </w:r>
      <w:r w:rsidR="00F44F14">
        <w:t>S</w:t>
      </w:r>
      <w:r>
        <w:t>mlouvy</w:t>
      </w:r>
    </w:p>
    <w:p w14:paraId="4853461F" w14:textId="3009A85F"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Krajského úřadu SčK</w:t>
      </w:r>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B548E0">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3DB5F438" w14:textId="77777777" w:rsidR="007170D1" w:rsidRPr="007170D1" w:rsidRDefault="00A81E8F">
      <w:pPr>
        <w:pStyle w:val="Odstavec1"/>
        <w:numPr>
          <w:ilvl w:val="1"/>
          <w:numId w:val="20"/>
        </w:numPr>
        <w:tabs>
          <w:tab w:val="clear" w:pos="644"/>
        </w:tabs>
        <w:ind w:left="567" w:hanging="567"/>
      </w:pPr>
      <w:r>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0866E3D6"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w:t>
      </w:r>
      <w:r>
        <w:lastRenderedPageBreak/>
        <w:t xml:space="preserve">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6E3F33E6"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t xml:space="preserve">Objednatel při provádění kontroly dbá na to, aby výkon kontroly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09B6F060" w14:textId="26C7376B"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B548E0">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4A30430E" w14:textId="480D1C47"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B548E0">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3889420F" w14:textId="1582A2E3" w:rsidR="0084240D" w:rsidRDefault="0084240D">
      <w:pPr>
        <w:pStyle w:val="Odstavec1"/>
        <w:numPr>
          <w:ilvl w:val="1"/>
          <w:numId w:val="20"/>
        </w:numPr>
        <w:tabs>
          <w:tab w:val="clear" w:pos="644"/>
        </w:tabs>
        <w:ind w:left="567" w:hanging="567"/>
      </w:pPr>
      <w:r>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Nejsou</w:t>
      </w:r>
      <w:r w:rsidR="00B548E0">
        <w:noBreakHyphen/>
      </w:r>
      <w:r w:rsidR="00E2686F">
        <w:t xml:space="preserve">li námitky podle tohoto odstavce ve stanovené lhůtě vzneseny, platí, že služební hlášení je věcně správné a </w:t>
      </w:r>
      <w:r w:rsidR="0060075C">
        <w:t>D</w:t>
      </w:r>
      <w:r w:rsidR="00E2686F">
        <w:t>opravce s jeho obsahem souhlasí.</w:t>
      </w:r>
    </w:p>
    <w:p w14:paraId="04B8085A" w14:textId="1CAFA589"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B548E0">
        <w:t> </w:t>
      </w:r>
      <w:r>
        <w:t xml:space="preserve">dopravních prostředcích </w:t>
      </w:r>
      <w:r w:rsidR="007663BD">
        <w:t>D</w:t>
      </w:r>
      <w:r>
        <w:t xml:space="preserve">opravce i v manipulačním prostoru konečné zastávky. </w:t>
      </w:r>
    </w:p>
    <w:p w14:paraId="23252270"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w:t>
      </w:r>
      <w:r w:rsidR="00BD15C8">
        <w:lastRenderedPageBreak/>
        <w:t>(zákon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62A6EFF0" w14:textId="77777777" w:rsidR="000E2E16" w:rsidRDefault="00A81E8F" w:rsidP="000B3135">
      <w:pPr>
        <w:pStyle w:val="slo"/>
        <w:keepNext/>
        <w:spacing w:before="360"/>
        <w:ind w:left="567"/>
      </w:pPr>
      <w:r>
        <w:t xml:space="preserve">Článek </w:t>
      </w:r>
      <w:r w:rsidR="00EF60C0">
        <w:t>X</w:t>
      </w:r>
      <w:r w:rsidR="005652D8">
        <w:t>X</w:t>
      </w:r>
      <w:r w:rsidR="00352B35">
        <w:t>I</w:t>
      </w:r>
    </w:p>
    <w:p w14:paraId="394FAE71" w14:textId="77777777" w:rsidR="00A81E8F" w:rsidRDefault="00A81E8F" w:rsidP="000B3135">
      <w:pPr>
        <w:pStyle w:val="slo"/>
        <w:keepNext/>
        <w:spacing w:before="0" w:after="120"/>
        <w:ind w:left="567"/>
        <w:rPr>
          <w:bCs/>
          <w:i/>
          <w:iCs/>
        </w:rPr>
      </w:pPr>
      <w:r>
        <w:t>Nakládání s údaji</w:t>
      </w:r>
    </w:p>
    <w:p w14:paraId="40E4003D"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05EA002D"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7D1573EB" w14:textId="77777777" w:rsidR="00004952" w:rsidRDefault="00D81CCF">
      <w:pPr>
        <w:pStyle w:val="Odstavec1"/>
        <w:numPr>
          <w:ilvl w:val="2"/>
          <w:numId w:val="9"/>
        </w:numPr>
        <w:tabs>
          <w:tab w:val="num" w:pos="1635"/>
          <w:tab w:val="num" w:pos="3294"/>
        </w:tabs>
      </w:pPr>
      <w:r>
        <w:t>O</w:t>
      </w:r>
      <w:r w:rsidR="00004952">
        <w:t xml:space="preserve">bjednatel se o nich dozvěděl od </w:t>
      </w:r>
      <w:r>
        <w:t>D</w:t>
      </w:r>
      <w:r w:rsidR="00004952">
        <w:t xml:space="preserve">opravce v souvislosti s plněním této </w:t>
      </w:r>
      <w:r w:rsidR="00F44F14">
        <w:t>S</w:t>
      </w:r>
      <w:r w:rsidR="00004952">
        <w:t>mlouvy;</w:t>
      </w:r>
    </w:p>
    <w:p w14:paraId="3B0CF9B4"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7BD447A0"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proofErr w:type="spellStart"/>
      <w:r w:rsidR="00885E5D">
        <w:t>xlsx</w:t>
      </w:r>
      <w:proofErr w:type="spellEnd"/>
      <w:r w:rsidR="00885E5D">
        <w:t xml:space="preserve">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19CCD225" w14:textId="77777777" w:rsidR="00004952" w:rsidRDefault="00004952">
      <w:pPr>
        <w:pStyle w:val="Odstavec1"/>
        <w:numPr>
          <w:ilvl w:val="1"/>
          <w:numId w:val="21"/>
        </w:numPr>
        <w:tabs>
          <w:tab w:val="clear" w:pos="644"/>
        </w:tabs>
        <w:ind w:left="567" w:hanging="567"/>
      </w:pPr>
      <w:r>
        <w:t>Dopravce je seznámen se skutečností, že</w:t>
      </w:r>
    </w:p>
    <w:p w14:paraId="61A68339" w14:textId="36CBCEB5" w:rsidR="00004952" w:rsidRDefault="00004952" w:rsidP="00941757">
      <w:pPr>
        <w:pStyle w:val="Odstavec1"/>
        <w:numPr>
          <w:ilvl w:val="2"/>
          <w:numId w:val="32"/>
        </w:numPr>
        <w:tabs>
          <w:tab w:val="clear" w:pos="1440"/>
        </w:tabs>
        <w:ind w:left="2127" w:hanging="426"/>
      </w:pPr>
      <w:r>
        <w:t xml:space="preserve">tato </w:t>
      </w:r>
      <w:r w:rsidR="00E4094E">
        <w:t>S</w:t>
      </w:r>
      <w:r>
        <w:t xml:space="preserve">mlouva podléhá povinnému uveřejnění v registru smluv podle </w:t>
      </w:r>
      <w:r w:rsidR="003B3FB8">
        <w:t>Z</w:t>
      </w:r>
      <w:r>
        <w:t>ákona o</w:t>
      </w:r>
      <w:r w:rsidR="00B548E0">
        <w:t> </w:t>
      </w:r>
      <w:r>
        <w:t>registru smluv;</w:t>
      </w:r>
    </w:p>
    <w:p w14:paraId="4C04FADF" w14:textId="181E3BDB" w:rsidR="00004952" w:rsidRDefault="000C4FA9" w:rsidP="00941757">
      <w:pPr>
        <w:pStyle w:val="Odstavec1"/>
        <w:numPr>
          <w:ilvl w:val="2"/>
          <w:numId w:val="32"/>
        </w:numPr>
        <w:ind w:left="2127" w:hanging="426"/>
      </w:pPr>
      <w:r>
        <w:t>O</w:t>
      </w:r>
      <w:r w:rsidR="00004952">
        <w:t>bjednatel je mimo jiné povinen poskytovat informace vztahující se k jeho působnosti dle zákona č. 106/1999 Sb., o svobodném přístupu k informacím, ve znění pozdějších předpisů, a poskytovat informace kontrolním orgánům a</w:t>
      </w:r>
      <w:r w:rsidR="00B548E0">
        <w:t> </w:t>
      </w:r>
      <w:r w:rsidR="00004952">
        <w:t>dalším orgánům veřejné moci v souladu s příslušnými právními předpisy.</w:t>
      </w:r>
    </w:p>
    <w:p w14:paraId="76191CB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3C6EB0C8"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SčK) sdíleli rovněž informace, které mají povahu Obchodního tajemství. Povinnost </w:t>
      </w:r>
      <w:r w:rsidR="00E81E4C">
        <w:t xml:space="preserve">objednatelů </w:t>
      </w:r>
      <w:r>
        <w:t>chránit Obchodní tajemství vůči třetím osobám tím není dotčena.</w:t>
      </w:r>
    </w:p>
    <w:p w14:paraId="7D80B382" w14:textId="77777777" w:rsidR="00A81E8F" w:rsidRDefault="00A81E8F" w:rsidP="000B3135">
      <w:pPr>
        <w:pStyle w:val="slo"/>
        <w:keepNext/>
        <w:tabs>
          <w:tab w:val="left" w:pos="3869"/>
        </w:tabs>
        <w:spacing w:before="360"/>
        <w:ind w:left="567"/>
      </w:pPr>
      <w:r>
        <w:lastRenderedPageBreak/>
        <w:t xml:space="preserve">Článek </w:t>
      </w:r>
      <w:r w:rsidR="00EF60C0">
        <w:t>X</w:t>
      </w:r>
      <w:r w:rsidR="005B0A64">
        <w:t>X</w:t>
      </w:r>
      <w:r w:rsidR="00F81D9F">
        <w:t>I</w:t>
      </w:r>
      <w:r w:rsidR="00640351">
        <w:t>I</w:t>
      </w:r>
    </w:p>
    <w:p w14:paraId="4D736DAC"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60434B9B"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10B85746" w14:textId="0677E2B7" w:rsidR="00A81E8F" w:rsidRDefault="00A81E8F">
      <w:pPr>
        <w:pStyle w:val="Odstaveca"/>
        <w:numPr>
          <w:ilvl w:val="0"/>
          <w:numId w:val="27"/>
        </w:numPr>
        <w:ind w:left="1418" w:hanging="284"/>
      </w:pPr>
      <w:r>
        <w:t>uplynutím doby stan</w:t>
      </w:r>
      <w:r w:rsidRPr="00291E36">
        <w:t>ovené v čl. IV odst. 1</w:t>
      </w:r>
      <w:r w:rsidR="00C00FC7" w:rsidRPr="00291E36">
        <w:t>, případně</w:t>
      </w:r>
      <w:r w:rsidR="00BC6FDF" w:rsidRPr="00291E36">
        <w:t xml:space="preserve"> upravené v souladu s čl. IV odst.</w:t>
      </w:r>
      <w:r w:rsidR="00B548E0">
        <w:t> </w:t>
      </w:r>
      <w:r w:rsidR="00BC6FDF" w:rsidRPr="00291E36">
        <w:t>2</w:t>
      </w:r>
      <w:r w:rsidRPr="00291E36">
        <w:t xml:space="preserve"> této </w:t>
      </w:r>
      <w:r w:rsidR="00E4094E" w:rsidRPr="00291E36">
        <w:t>S</w:t>
      </w:r>
      <w:r w:rsidRPr="00291E36">
        <w:t>mlouvy,</w:t>
      </w:r>
      <w:r>
        <w:t xml:space="preserve"> </w:t>
      </w:r>
    </w:p>
    <w:p w14:paraId="0AF8C35E" w14:textId="77777777" w:rsidR="00A81E8F" w:rsidRDefault="00A81E8F">
      <w:pPr>
        <w:pStyle w:val="Odstaveca"/>
        <w:numPr>
          <w:ilvl w:val="0"/>
          <w:numId w:val="27"/>
        </w:numPr>
        <w:ind w:left="1418" w:hanging="284"/>
      </w:pPr>
      <w:r>
        <w:t>písemnou dohodou obou smluvních stran,</w:t>
      </w:r>
    </w:p>
    <w:p w14:paraId="046BA3B3" w14:textId="77777777" w:rsidR="00A81E8F" w:rsidRDefault="00A81E8F">
      <w:pPr>
        <w:pStyle w:val="Odstaveca"/>
        <w:numPr>
          <w:ilvl w:val="0"/>
          <w:numId w:val="27"/>
        </w:numPr>
        <w:ind w:left="1418" w:hanging="284"/>
      </w:pPr>
      <w:r>
        <w:t>uplynutím výpovědní doby v případě podání výpovědi, nebo</w:t>
      </w:r>
    </w:p>
    <w:p w14:paraId="3073C67F"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6492C004"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za doručenou i v případě, že příslušná smluvní strana odmítne písemnou výpověď převzít, a to dnem tohoto odmítnutí. </w:t>
      </w:r>
    </w:p>
    <w:p w14:paraId="6CDD3709"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7D954F73"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6415E04B"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364A7E47"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62DB4C3F"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20900A7" w14:textId="77777777" w:rsidR="00A81E8F" w:rsidRPr="00B01E69" w:rsidRDefault="00A81E8F">
      <w:pPr>
        <w:pStyle w:val="Odstaveca"/>
        <w:numPr>
          <w:ilvl w:val="0"/>
          <w:numId w:val="28"/>
        </w:numPr>
        <w:ind w:left="1418" w:hanging="284"/>
      </w:pPr>
      <w:r w:rsidRPr="003A33B5">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7E6AD27E"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631A2515"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7D0D7376" w14:textId="77777777" w:rsidR="00A81E8F" w:rsidRDefault="00A81E8F">
      <w:pPr>
        <w:pStyle w:val="Odstavec1"/>
        <w:numPr>
          <w:ilvl w:val="1"/>
          <w:numId w:val="21"/>
        </w:numPr>
        <w:tabs>
          <w:tab w:val="clear" w:pos="644"/>
        </w:tabs>
        <w:ind w:left="567" w:hanging="567"/>
      </w:pPr>
      <w:r>
        <w:lastRenderedPageBreak/>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08137819"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6DF2FEDE" w14:textId="77777777" w:rsidR="00A81E8F" w:rsidRDefault="00A81E8F">
      <w:pPr>
        <w:pStyle w:val="Odstavec1"/>
        <w:numPr>
          <w:ilvl w:val="1"/>
          <w:numId w:val="21"/>
        </w:numPr>
        <w:tabs>
          <w:tab w:val="clear" w:pos="644"/>
        </w:tabs>
        <w:ind w:left="567" w:hanging="567"/>
      </w:pPr>
      <w:r>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1E2875CC"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13BE35C"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418E0881" w14:textId="77777777" w:rsidR="00A81E8F" w:rsidRDefault="00A81E8F" w:rsidP="000B3135">
      <w:pPr>
        <w:pStyle w:val="lnekIbezsla"/>
        <w:keepNext/>
        <w:tabs>
          <w:tab w:val="clear" w:pos="720"/>
        </w:tabs>
        <w:spacing w:before="0"/>
        <w:ind w:left="567" w:firstLine="0"/>
        <w:rPr>
          <w:i/>
        </w:rPr>
      </w:pPr>
      <w:r>
        <w:t>Úrok z prodlení</w:t>
      </w:r>
    </w:p>
    <w:p w14:paraId="00E90CAB"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07979A65"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E0AD6DA"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60E15D72" w14:textId="77777777" w:rsidR="00A81E8F" w:rsidRPr="00640351" w:rsidRDefault="00A81E8F" w:rsidP="000B3135">
      <w:pPr>
        <w:pStyle w:val="slo"/>
        <w:keepNext/>
        <w:spacing w:before="0" w:after="120"/>
        <w:ind w:left="567"/>
        <w:rPr>
          <w:bCs/>
          <w:i/>
        </w:rPr>
      </w:pPr>
      <w:r w:rsidRPr="00640351">
        <w:t>Smluvní pokuty</w:t>
      </w:r>
    </w:p>
    <w:p w14:paraId="40CAC451"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3DDA3277"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76CECD4D" w14:textId="22C92D20" w:rsidR="00A81E8F" w:rsidRPr="003B5BD7" w:rsidRDefault="00A81E8F" w:rsidP="001537C6">
      <w:pPr>
        <w:pStyle w:val="Odstavecaodrky"/>
        <w:tabs>
          <w:tab w:val="clear" w:pos="1361"/>
        </w:tabs>
        <w:ind w:left="1701" w:hanging="283"/>
      </w:pPr>
      <w:r w:rsidRPr="003B5BD7">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B548E0">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76A70D83"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01BE5540" w14:textId="73D1DF56" w:rsidR="006F6D80" w:rsidRPr="006F6D80" w:rsidRDefault="006F6D80" w:rsidP="001537C6">
      <w:pPr>
        <w:pStyle w:val="Odstavecaodrky"/>
        <w:tabs>
          <w:tab w:val="clear" w:pos="1361"/>
        </w:tabs>
        <w:ind w:left="1701" w:hanging="283"/>
      </w:pPr>
      <w:r w:rsidRPr="006F6D80">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w:t>
      </w:r>
      <w:r w:rsidR="00B548E0">
        <w: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7DD9390F"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116EF93A"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695BEB87"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0667827F"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4C05FD8E"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1CDD0C00" w14:textId="77777777" w:rsidR="00A81E8F" w:rsidRDefault="00A81E8F" w:rsidP="001537C6">
      <w:pPr>
        <w:pStyle w:val="Odstavecaodrky"/>
        <w:tabs>
          <w:tab w:val="clear" w:pos="1361"/>
        </w:tabs>
        <w:ind w:left="1701" w:hanging="283"/>
      </w:pPr>
      <w:r>
        <w:lastRenderedPageBreak/>
        <w:t xml:space="preserve">za nepředložení požadovaných podkladů finančního vyúčtování při ukončení </w:t>
      </w:r>
      <w:r w:rsidR="00F31650">
        <w:t>S</w:t>
      </w:r>
      <w:r>
        <w:t xml:space="preserve">mlouvy dle této </w:t>
      </w:r>
      <w:r w:rsidR="00F31650">
        <w:t>S</w:t>
      </w:r>
      <w:r>
        <w:t>mlouvy</w:t>
      </w:r>
      <w:r w:rsidR="00200C31">
        <w:t>,</w:t>
      </w:r>
    </w:p>
    <w:p w14:paraId="6722268D"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242DE529"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0FBD2BFE"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inkový 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674D576F" w14:textId="0CF5FCEC"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B548E0">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D2024F4"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75366021"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4212DABC"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685E24CD" w14:textId="77777777" w:rsidR="00A81E8F" w:rsidRPr="00E33F67" w:rsidRDefault="00A81E8F" w:rsidP="00754024">
      <w:pPr>
        <w:tabs>
          <w:tab w:val="left" w:pos="1276"/>
          <w:tab w:val="left" w:pos="1985"/>
        </w:tabs>
        <w:ind w:left="1243"/>
        <w:jc w:val="both"/>
        <w:rPr>
          <w:sz w:val="24"/>
          <w:szCs w:val="24"/>
        </w:rPr>
      </w:pPr>
    </w:p>
    <w:p w14:paraId="7EB6C9C0" w14:textId="77777777" w:rsidR="00A81E8F" w:rsidRPr="008C76D2" w:rsidRDefault="00A81E8F">
      <w:pPr>
        <w:pStyle w:val="Odstavec1"/>
        <w:numPr>
          <w:ilvl w:val="1"/>
          <w:numId w:val="21"/>
        </w:numPr>
        <w:tabs>
          <w:tab w:val="clear" w:pos="644"/>
        </w:tabs>
        <w:ind w:left="567" w:hanging="567"/>
      </w:pPr>
      <w:r w:rsidRPr="008C76D2">
        <w:t xml:space="preserve">V případě, </w:t>
      </w:r>
      <w:r w:rsidRPr="00B548E0">
        <w:t xml:space="preserve">že </w:t>
      </w:r>
      <w:r w:rsidR="00185052" w:rsidRPr="00B548E0">
        <w:t>D</w:t>
      </w:r>
      <w:r w:rsidRPr="00B548E0">
        <w:t xml:space="preserve">opravce odmítne nebo neumožní kontrolu závazkových vztahů dle této </w:t>
      </w:r>
      <w:r w:rsidR="002345CC" w:rsidRPr="00B548E0">
        <w:t>S</w:t>
      </w:r>
      <w:r w:rsidRPr="00B548E0">
        <w:t xml:space="preserve">mlouvy v souladu s čl. </w:t>
      </w:r>
      <w:r w:rsidR="0018704E" w:rsidRPr="00B548E0">
        <w:t>X</w:t>
      </w:r>
      <w:r w:rsidR="00F75FFD" w:rsidRPr="00B548E0">
        <w:t>V</w:t>
      </w:r>
      <w:r w:rsidR="00A508E7" w:rsidRPr="00B548E0">
        <w:t xml:space="preserve"> </w:t>
      </w:r>
      <w:r w:rsidR="001C6356" w:rsidRPr="00B548E0">
        <w:t>odst. 7</w:t>
      </w:r>
      <w:r w:rsidR="00B17993" w:rsidRPr="00B548E0">
        <w:t>, 8, 9</w:t>
      </w:r>
      <w:r w:rsidR="001C6356" w:rsidRPr="00B548E0">
        <w:t xml:space="preserve"> a </w:t>
      </w:r>
      <w:r w:rsidR="00F75FFD" w:rsidRPr="00B548E0">
        <w:t>10</w:t>
      </w:r>
      <w:r w:rsidRPr="00B548E0">
        <w:t xml:space="preserve"> této </w:t>
      </w:r>
      <w:r w:rsidR="00CB04E9" w:rsidRPr="00B548E0">
        <w:t>S</w:t>
      </w:r>
      <w:r w:rsidRPr="00B548E0">
        <w:t>mlouvy, činí smluvní pokuta 10 000 Kč v případě 1.</w:t>
      </w:r>
      <w:r w:rsidR="00E03673" w:rsidRPr="00B548E0">
        <w:t> </w:t>
      </w:r>
      <w:r w:rsidRPr="00B548E0">
        <w:t>odmítnutí</w:t>
      </w:r>
      <w:r w:rsidR="00344E22" w:rsidRPr="00B548E0">
        <w:t xml:space="preserve"> a</w:t>
      </w:r>
      <w:r w:rsidRPr="00B548E0">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4566BF90"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11CFD80C"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lastRenderedPageBreak/>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6DA00AF0" w14:textId="042FD008"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B05F1">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2FD09D70" w14:textId="475A88C5"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w:t>
      </w:r>
      <w:r w:rsidR="001B05F1">
        <w:t> </w:t>
      </w:r>
      <w:r w:rsidRPr="00E33F67">
        <w:t>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349C17" w14:textId="166BD04B" w:rsidR="00E8024D" w:rsidRDefault="00A81E8F">
      <w:pPr>
        <w:pStyle w:val="Odstavec1"/>
        <w:numPr>
          <w:ilvl w:val="1"/>
          <w:numId w:val="21"/>
        </w:numPr>
        <w:tabs>
          <w:tab w:val="clear" w:pos="644"/>
        </w:tabs>
        <w:ind w:left="567" w:hanging="567"/>
      </w:pPr>
      <w:r w:rsidRPr="00E33F67">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EC1925">
        <w:t>článkem X</w:t>
      </w:r>
      <w:r w:rsidR="00D10D00" w:rsidRPr="00EC1925">
        <w:t>VI</w:t>
      </w:r>
      <w:r w:rsidR="00C8022B" w:rsidRPr="00EC1925">
        <w:t xml:space="preserve"> odst. </w:t>
      </w:r>
      <w:r w:rsidR="00B17993" w:rsidRPr="00EC1925">
        <w:t>3</w:t>
      </w:r>
      <w:r w:rsidR="00C8022B" w:rsidRPr="00EC1925">
        <w:t xml:space="preserve"> se do</w:t>
      </w:r>
      <w:r w:rsidR="00C8022B" w:rsidRPr="00E33F67">
        <w:t xml:space="preserve"> povinného rozsahu jednotného barevného nátěru PID zahrnou až po uplynutí lhůty k úpravě jejich vzhledu v souladu </w:t>
      </w:r>
      <w:r w:rsidR="008C7458">
        <w:t xml:space="preserve">s </w:t>
      </w:r>
      <w:r w:rsidR="00C8022B" w:rsidRPr="00E33F67">
        <w:t xml:space="preserve">Manuálem jednotného vzhledu vozidel. </w:t>
      </w:r>
    </w:p>
    <w:p w14:paraId="0A55065C" w14:textId="56D40518" w:rsidR="00E8024D" w:rsidRDefault="00E8024D">
      <w:pPr>
        <w:pStyle w:val="Odstavec1"/>
        <w:numPr>
          <w:ilvl w:val="1"/>
          <w:numId w:val="21"/>
        </w:numPr>
        <w:tabs>
          <w:tab w:val="clear" w:pos="644"/>
        </w:tabs>
        <w:ind w:left="567" w:hanging="567"/>
      </w:pPr>
      <w:r>
        <w:t>V případě, že bude i veřejná linková autobusová doprava součástí SJT a Dopravce nenahlásí tržby ze SJT v </w:t>
      </w:r>
      <w:r w:rsidRPr="00EC1925">
        <w:t>souladu s čl.</w:t>
      </w:r>
      <w:r w:rsidR="00754024" w:rsidRPr="00EC1925">
        <w:t xml:space="preserve"> XV odst. </w:t>
      </w:r>
      <w:r w:rsidR="00785EE3" w:rsidRPr="00EC1925">
        <w:t>1</w:t>
      </w:r>
      <w:r w:rsidR="00785EE3">
        <w:t xml:space="preserve">0 </w:t>
      </w:r>
      <w:r w:rsidR="00904034">
        <w:t xml:space="preserve">této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7AE1AF64"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3F128378" w14:textId="19CC9ECC"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proofErr w:type="spellStart"/>
      <w:r w:rsidR="00BE4145">
        <w:t>P</w:t>
      </w:r>
      <w:r w:rsidR="00B33F28">
        <w:t>ředrealizačního</w:t>
      </w:r>
      <w:proofErr w:type="spellEnd"/>
      <w:r w:rsidR="00B33F28">
        <w:t xml:space="preserve">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B05F1">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444A5B0D"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10a,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393CDFF" w14:textId="77777777" w:rsidR="00A81E8F" w:rsidRDefault="00A81E8F" w:rsidP="000B3135">
      <w:pPr>
        <w:pStyle w:val="slo"/>
        <w:keepNext/>
        <w:spacing w:before="360"/>
        <w:ind w:left="567"/>
      </w:pPr>
      <w:r>
        <w:t xml:space="preserve">Článek </w:t>
      </w:r>
      <w:r w:rsidR="00F9157A">
        <w:t>XX</w:t>
      </w:r>
      <w:r w:rsidR="005B0A64">
        <w:t>V</w:t>
      </w:r>
    </w:p>
    <w:p w14:paraId="0852AC65" w14:textId="77777777" w:rsidR="00A81E8F" w:rsidRDefault="00A81E8F" w:rsidP="000B3135">
      <w:pPr>
        <w:pStyle w:val="lnekIbezsla"/>
        <w:keepNext/>
        <w:spacing w:before="0"/>
        <w:ind w:left="567" w:hanging="357"/>
      </w:pPr>
      <w:r>
        <w:t>Společná ustanovení ke smluvním pokutám</w:t>
      </w:r>
    </w:p>
    <w:p w14:paraId="66AC62CD" w14:textId="1E38BF32"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w:t>
      </w:r>
      <w:r>
        <w:lastRenderedPageBreak/>
        <w:t xml:space="preserve">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B05F1">
        <w:t> </w:t>
      </w:r>
      <w:r>
        <w:t xml:space="preserve">uplatnění smluvní pokuty a její výši. </w:t>
      </w:r>
    </w:p>
    <w:p w14:paraId="7E573094" w14:textId="77777777"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SčK</w:t>
      </w:r>
      <w:r>
        <w:t xml:space="preserve">.  </w:t>
      </w:r>
    </w:p>
    <w:p w14:paraId="71EFA35C"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115AFB88" w14:textId="77777777" w:rsidR="00A81E8F" w:rsidRDefault="00A81E8F">
      <w:pPr>
        <w:pStyle w:val="Odstavec1"/>
        <w:numPr>
          <w:ilvl w:val="1"/>
          <w:numId w:val="21"/>
        </w:numPr>
        <w:tabs>
          <w:tab w:val="clear" w:pos="644"/>
        </w:tabs>
        <w:ind w:left="567" w:hanging="567"/>
      </w:pPr>
      <w:r>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6A7054AA"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726CE9CD" w14:textId="77777777" w:rsidR="00A81E8F" w:rsidRDefault="00A81E8F" w:rsidP="000B3135">
      <w:pPr>
        <w:pStyle w:val="slo"/>
        <w:keepNext/>
        <w:spacing w:before="360"/>
        <w:ind w:left="567"/>
      </w:pPr>
      <w:r>
        <w:t xml:space="preserve">Článek </w:t>
      </w:r>
      <w:r w:rsidR="00F9157A">
        <w:t>XX</w:t>
      </w:r>
      <w:r w:rsidR="00885E5D">
        <w:t>V</w:t>
      </w:r>
      <w:r w:rsidR="00FC6C23">
        <w:t>I</w:t>
      </w:r>
    </w:p>
    <w:p w14:paraId="57525AD4" w14:textId="77777777" w:rsidR="00A81E8F" w:rsidRDefault="00A81E8F" w:rsidP="000B3135">
      <w:pPr>
        <w:pStyle w:val="lnekIbezsla"/>
        <w:keepNext/>
        <w:spacing w:before="0"/>
        <w:ind w:left="567" w:firstLine="0"/>
        <w:rPr>
          <w:bCs/>
        </w:rPr>
      </w:pPr>
      <w:r>
        <w:t>Závěrečná ujednání</w:t>
      </w:r>
    </w:p>
    <w:p w14:paraId="0D734C83"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1B4AFABC"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2681BA2B" w14:textId="77777777" w:rsidR="00DE278E" w:rsidRDefault="00DE278E">
      <w:pPr>
        <w:pStyle w:val="Odstavec1"/>
        <w:numPr>
          <w:ilvl w:val="1"/>
          <w:numId w:val="21"/>
        </w:numPr>
        <w:tabs>
          <w:tab w:val="clear" w:pos="644"/>
        </w:tabs>
        <w:ind w:left="567" w:hanging="567"/>
      </w:pPr>
      <w:r>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9CFBC1E" w14:textId="77777777" w:rsidR="00A81E8F" w:rsidRDefault="00A61062">
      <w:pPr>
        <w:pStyle w:val="Odstavec1"/>
        <w:numPr>
          <w:ilvl w:val="1"/>
          <w:numId w:val="21"/>
        </w:numPr>
        <w:tabs>
          <w:tab w:val="clear" w:pos="644"/>
        </w:tabs>
        <w:ind w:left="567" w:hanging="567"/>
      </w:pPr>
      <w:r>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1170A318" w14:textId="72329AAF"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214816">
        <w:noBreakHyphen/>
        <w:t>m</w:t>
      </w:r>
      <w:r w:rsidR="0018159A">
        <w:t>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292D7B2E"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50DB54AC" w14:textId="77777777" w:rsidR="00E072AC" w:rsidRDefault="00E072AC">
      <w:pPr>
        <w:pStyle w:val="Odstavec1"/>
        <w:numPr>
          <w:ilvl w:val="1"/>
          <w:numId w:val="21"/>
        </w:numPr>
        <w:tabs>
          <w:tab w:val="clear" w:pos="644"/>
        </w:tabs>
        <w:ind w:left="567" w:hanging="567"/>
      </w:pPr>
      <w:r w:rsidRPr="00E072AC">
        <w:lastRenderedPageBreak/>
        <w:t xml:space="preserve">V souladu s § 43 odst. 1 zákona č. 131/2000 Sb., o hlavním městě Praze, ve znění pozdějších předpisů, </w:t>
      </w:r>
      <w:r w:rsidR="0074211D">
        <w:t>O</w:t>
      </w:r>
      <w:r w:rsidRPr="00E072AC">
        <w:t xml:space="preserve">bjednatel potvrzuje, že uzavření této </w:t>
      </w:r>
      <w:r w:rsidR="008D49D7">
        <w:t>S</w:t>
      </w:r>
      <w:r w:rsidRPr="00E072AC">
        <w:t>mlouvy schválila Rada hlavního města Prahy, a to usnesením č. [</w:t>
      </w:r>
      <w:r w:rsidRPr="00F0508A">
        <w:rPr>
          <w:highlight w:val="yellow"/>
        </w:rPr>
        <w:t>bude doplněno</w:t>
      </w:r>
      <w:r w:rsidRPr="00E072AC">
        <w:t>] ze dne [</w:t>
      </w:r>
      <w:r w:rsidRPr="00F0508A">
        <w:rPr>
          <w:highlight w:val="yellow"/>
        </w:rPr>
        <w:t>bude doplněno</w:t>
      </w:r>
      <w:r w:rsidRPr="00E072AC">
        <w:t>].</w:t>
      </w:r>
    </w:p>
    <w:p w14:paraId="094C36D6" w14:textId="77777777" w:rsidR="00EE390E" w:rsidRPr="00EE390E" w:rsidRDefault="00EE390E">
      <w:pPr>
        <w:pStyle w:val="Odstavec1"/>
        <w:numPr>
          <w:ilvl w:val="1"/>
          <w:numId w:val="21"/>
        </w:numPr>
        <w:tabs>
          <w:tab w:val="clear" w:pos="644"/>
        </w:tabs>
        <w:ind w:left="567" w:hanging="567"/>
      </w:pPr>
      <w:r w:rsidRPr="00EE390E">
        <w:t xml:space="preserve">Smluvní strany výslovně souhlasí s tím, aby tato </w:t>
      </w:r>
      <w:r w:rsidR="00F90A5C">
        <w:t>S</w:t>
      </w:r>
      <w:r w:rsidRPr="00EE390E">
        <w:t xml:space="preserve">mlouva byla uvedena v Centrální evidenci smluv (CES) vedené hlavním městem Prahou, která je veřejně přístupná a která obsahuje údaje o smluvních stranách, předmětu </w:t>
      </w:r>
      <w:r w:rsidR="008D49D7">
        <w:t>S</w:t>
      </w:r>
      <w:r w:rsidRPr="00EE390E">
        <w:t xml:space="preserve">mlouvy, číselné označení této </w:t>
      </w:r>
      <w:r w:rsidR="008D49D7">
        <w:t>S</w:t>
      </w:r>
      <w:r w:rsidRPr="00EE390E">
        <w:t>mlouvy, datum podpisu a její text. Smluvní strany prohlašují, že uvedené skutečnosti nepovažují za obchodní tajemství ve smyslu ustanovení § 504 občanského zákoníku a udělují svolení k jejich užití a zveřejnění bez stanovení jakýchkoli dalších podmínek.</w:t>
      </w:r>
    </w:p>
    <w:p w14:paraId="4BE055E1" w14:textId="77777777" w:rsidR="00F46A4B" w:rsidRPr="003E7222" w:rsidRDefault="003E7222">
      <w:pPr>
        <w:pStyle w:val="Odstavec1"/>
        <w:numPr>
          <w:ilvl w:val="1"/>
          <w:numId w:val="21"/>
        </w:numPr>
        <w:tabs>
          <w:tab w:val="clear" w:pos="644"/>
        </w:tabs>
        <w:ind w:left="567" w:hanging="567"/>
        <w:rPr>
          <w:iCs/>
        </w:rPr>
      </w:pPr>
      <w:r w:rsidRPr="003E7222">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784B8408"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04152B4F"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3B2B27AD"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019DF79C" w14:textId="77777777" w:rsidR="00A81E8F" w:rsidRDefault="00A81E8F" w:rsidP="00B02252">
      <w:pPr>
        <w:pStyle w:val="Odstavec1bezslovn"/>
        <w:ind w:left="2410" w:hanging="1276"/>
        <w:jc w:val="left"/>
      </w:pPr>
      <w:r>
        <w:t xml:space="preserve">Příloha č. 1   </w:t>
      </w:r>
      <w:r w:rsidR="00036094" w:rsidRPr="00036094">
        <w:t xml:space="preserve">Provozní </w:t>
      </w:r>
      <w:proofErr w:type="gramStart"/>
      <w:r w:rsidR="00036094" w:rsidRPr="00036094">
        <w:t xml:space="preserve">koncept </w:t>
      </w:r>
      <w:r w:rsidR="00036094">
        <w:t xml:space="preserve">- </w:t>
      </w:r>
      <w:r w:rsidR="00B02252">
        <w:t>Referenční</w:t>
      </w:r>
      <w:proofErr w:type="gramEnd"/>
      <w:r w:rsidR="00B02252">
        <w:t xml:space="preserve"> </w:t>
      </w:r>
      <w:r>
        <w:t xml:space="preserve">jízdní řád a </w:t>
      </w:r>
      <w:r w:rsidR="00CA110B">
        <w:t xml:space="preserve">referenční </w:t>
      </w:r>
      <w:r>
        <w:t>dopravní výkon</w:t>
      </w:r>
      <w:r w:rsidR="00CA110B">
        <w:t>y</w:t>
      </w:r>
      <w:r w:rsidR="00F01711">
        <w:t xml:space="preserve"> </w:t>
      </w:r>
      <w:r w:rsidR="00F01711" w:rsidRPr="008D0B21">
        <w:t>- veřejná</w:t>
      </w:r>
    </w:p>
    <w:p w14:paraId="2430D465"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0050ED6E"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3BB13F8F" w14:textId="77777777" w:rsidR="00A81E8F" w:rsidRDefault="00A81E8F" w:rsidP="006A5F2E">
      <w:pPr>
        <w:pStyle w:val="Odstavec1bezslovn"/>
        <w:ind w:left="2552" w:hanging="1418"/>
        <w:jc w:val="left"/>
      </w:pPr>
      <w:r>
        <w:t>Příloha č. 4   Nabídková cena</w:t>
      </w:r>
      <w:r w:rsidR="00F01711">
        <w:t xml:space="preserve"> </w:t>
      </w:r>
      <w:r w:rsidR="00F01711" w:rsidRPr="008D0B21">
        <w:t>- neveřejná</w:t>
      </w:r>
    </w:p>
    <w:p w14:paraId="19E021B0"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 xml:space="preserve">(vzor je veřejná </w:t>
      </w:r>
      <w:proofErr w:type="gramStart"/>
      <w:r w:rsidR="00F01711" w:rsidRPr="008D0B21">
        <w:t>příloha,  v</w:t>
      </w:r>
      <w:proofErr w:type="gramEnd"/>
      <w:r w:rsidR="00F01711" w:rsidRPr="008D0B21">
        <w:t> případě aktivace této vyhrazené změny je tato příloha neveřejná)</w:t>
      </w:r>
    </w:p>
    <w:p w14:paraId="4679271E"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30DE7CFF"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vzor</w:t>
      </w:r>
      <w:r w:rsidR="00F01711">
        <w:t xml:space="preserve"> </w:t>
      </w:r>
      <w:r w:rsidR="00F01711" w:rsidRPr="008D0B21">
        <w:t>- veřejná</w:t>
      </w:r>
    </w:p>
    <w:p w14:paraId="626E06F8"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aktualizovaný dodatkem 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320E4B1C"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6964440A"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46932FCA" w14:textId="77777777" w:rsidR="00A81E8F" w:rsidRDefault="00A81E8F" w:rsidP="006A5611">
      <w:pPr>
        <w:pStyle w:val="Odstavec1bezslovn"/>
        <w:ind w:left="2410" w:hanging="1276"/>
        <w:jc w:val="left"/>
      </w:pPr>
      <w:r>
        <w:t>Příloha č. 7   Tarif PID</w:t>
      </w:r>
    </w:p>
    <w:p w14:paraId="179D3167" w14:textId="77777777" w:rsidR="00A81E8F" w:rsidRDefault="00A81E8F" w:rsidP="006A5F2E">
      <w:pPr>
        <w:pStyle w:val="Odstavec1bezslovn"/>
        <w:ind w:firstLine="624"/>
        <w:jc w:val="left"/>
      </w:pPr>
      <w:r>
        <w:t>Příloha č. 8   Principy Tarifní smlouvy</w:t>
      </w:r>
    </w:p>
    <w:p w14:paraId="047CE7CE"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46D583D5" w14:textId="77777777" w:rsidR="00A81E8F" w:rsidRDefault="003C3383" w:rsidP="006A5F2E">
      <w:pPr>
        <w:pStyle w:val="Odstavec1bezslovn"/>
        <w:ind w:firstLine="624"/>
        <w:jc w:val="left"/>
      </w:pPr>
      <w:r>
        <w:t>Příloha č. 10 Standardy kvality PID</w:t>
      </w:r>
    </w:p>
    <w:p w14:paraId="082F4C7D" w14:textId="77777777" w:rsidR="00260326" w:rsidRPr="009F6AC8" w:rsidRDefault="009F6AC8" w:rsidP="00260326">
      <w:pPr>
        <w:pStyle w:val="Odstavec1bezslovn"/>
        <w:ind w:left="2410" w:hanging="1276"/>
        <w:jc w:val="left"/>
      </w:pPr>
      <w:r>
        <w:t xml:space="preserve">Příloha č. 10a </w:t>
      </w:r>
      <w:r w:rsidR="00260326" w:rsidRPr="00260326">
        <w:t xml:space="preserve"> </w:t>
      </w:r>
      <w:r w:rsidR="00260326">
        <w:t>Standardy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1995FD2D" w14:textId="77777777" w:rsidR="0018159A" w:rsidRDefault="0018159A" w:rsidP="0018159A">
      <w:pPr>
        <w:pStyle w:val="Odstavec1bezslovn"/>
        <w:ind w:left="2410" w:hanging="1276"/>
        <w:jc w:val="left"/>
      </w:pPr>
      <w:r>
        <w:lastRenderedPageBreak/>
        <w:t>Příloha č. 10b Mezikrajský standard kvality platný pro vymezené úseky Mezikrajských linek (není-li součástí svazku Mezikrajská/é linka/y je příloha č. 10b neobsazena)</w:t>
      </w:r>
    </w:p>
    <w:p w14:paraId="2FCC36CD" w14:textId="6114BDB3" w:rsidR="00623C81" w:rsidRPr="00623C81" w:rsidRDefault="00A81E8F" w:rsidP="00623C81">
      <w:pPr>
        <w:pStyle w:val="Odstavec1bezslovn"/>
        <w:ind w:left="2410" w:hanging="1276"/>
        <w:jc w:val="left"/>
        <w:rPr>
          <w:u w:val="single"/>
        </w:rPr>
      </w:pPr>
      <w:r>
        <w:t xml:space="preserve">Příloha č. </w:t>
      </w:r>
      <w:r w:rsidR="00295704">
        <w:t xml:space="preserve">11 Seznam schváleného vybavení </w:t>
      </w:r>
      <w:r>
        <w:t>odbavovacím a informačním systémem v autobusech PID</w:t>
      </w:r>
      <w:r w:rsidR="00C054DF">
        <w:t>:</w:t>
      </w:r>
      <w:r w:rsidR="00C054DF" w:rsidRPr="00C054DF">
        <w:t xml:space="preserve"> </w:t>
      </w:r>
      <w:hyperlink r:id="rId14" w:history="1">
        <w:r w:rsidR="00623C81" w:rsidRPr="00623C81">
          <w:rPr>
            <w:rStyle w:val="Hypertextovodkaz"/>
          </w:rPr>
          <w:t>https://pid.cz/wp-content/uploads/2022/04/Seznam_certifikovanych_zarizeni.pdf</w:t>
        </w:r>
      </w:hyperlink>
      <w:r w:rsidR="00623C81" w:rsidRPr="00623C81">
        <w:rPr>
          <w:u w:val="single"/>
        </w:rPr>
        <w:t xml:space="preserve"> - veřejná</w:t>
      </w:r>
    </w:p>
    <w:p w14:paraId="502874ED" w14:textId="77777777" w:rsidR="00A81E8F" w:rsidRDefault="00A81E8F" w:rsidP="006A5F2E">
      <w:pPr>
        <w:pStyle w:val="Odstavec1bezslovn"/>
        <w:ind w:left="2552" w:hanging="1418"/>
        <w:jc w:val="left"/>
      </w:pPr>
      <w:r>
        <w:t xml:space="preserve">Příloha č. 12 Sazebník postihů </w:t>
      </w:r>
    </w:p>
    <w:p w14:paraId="3B1A9292"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0575C927" w14:textId="77777777" w:rsidR="00A81E8F" w:rsidRDefault="00D738C5" w:rsidP="006A5F2E">
      <w:pPr>
        <w:pStyle w:val="Odstavec1"/>
        <w:numPr>
          <w:ilvl w:val="0"/>
          <w:numId w:val="0"/>
        </w:numPr>
        <w:ind w:left="2410" w:hanging="1276"/>
        <w:jc w:val="left"/>
        <w:rPr>
          <w:bCs/>
        </w:rPr>
      </w:pPr>
      <w:r>
        <w:t xml:space="preserve">Příloha č. 14 </w:t>
      </w:r>
      <w:r w:rsidR="008C7458">
        <w:rPr>
          <w:szCs w:val="22"/>
        </w:rPr>
        <w:t>TPS</w:t>
      </w:r>
      <w:r w:rsidR="00806591">
        <w:rPr>
          <w:szCs w:val="22"/>
        </w:rPr>
        <w:t>A</w:t>
      </w:r>
      <w:r w:rsidR="00E61607">
        <w:rPr>
          <w:szCs w:val="22"/>
        </w:rPr>
        <w:t xml:space="preserve"> </w:t>
      </w:r>
      <w:r w:rsidR="00E61607" w:rsidRPr="008D0B21">
        <w:t>- veřejná</w:t>
      </w:r>
    </w:p>
    <w:p w14:paraId="12B2960B"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službách </w:t>
      </w:r>
      <w:r w:rsidR="00E61607" w:rsidRPr="008D0B21">
        <w:t>- veřejná</w:t>
      </w:r>
    </w:p>
    <w:p w14:paraId="6832D24D"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o jednotné přepravní kontrole v systému PID</w:t>
      </w:r>
      <w:r w:rsidR="00E61607">
        <w:rPr>
          <w:bCs/>
          <w:iCs/>
        </w:rPr>
        <w:t xml:space="preserve"> </w:t>
      </w:r>
      <w:r w:rsidR="00E61607" w:rsidRPr="008D0B21">
        <w:t>- veřejná</w:t>
      </w:r>
    </w:p>
    <w:p w14:paraId="00BAB78E"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r w:rsidR="00220322">
        <w:rPr>
          <w:bCs/>
        </w:rPr>
        <w:t>MOS</w:t>
      </w:r>
      <w:r w:rsidR="00E61607">
        <w:rPr>
          <w:bCs/>
        </w:rPr>
        <w:t xml:space="preserve"> </w:t>
      </w:r>
      <w:r w:rsidR="00E61607" w:rsidRPr="008D0B21">
        <w:t>- veřejná</w:t>
      </w:r>
    </w:p>
    <w:p w14:paraId="1620856D" w14:textId="77777777" w:rsidR="00A81E8F" w:rsidRDefault="00FA5A1B" w:rsidP="006A5F2E">
      <w:pPr>
        <w:pStyle w:val="Odstavec1"/>
        <w:numPr>
          <w:ilvl w:val="0"/>
          <w:numId w:val="0"/>
        </w:numPr>
        <w:ind w:left="1134"/>
        <w:jc w:val="left"/>
        <w:rPr>
          <w:bCs/>
        </w:rPr>
      </w:pPr>
      <w:r>
        <w:rPr>
          <w:bCs/>
        </w:rPr>
        <w:t xml:space="preserve">Příloha č. 18 </w:t>
      </w:r>
      <w:r w:rsidR="00C56AA4">
        <w:rPr>
          <w:bCs/>
        </w:rPr>
        <w:t xml:space="preserve">Vzor </w:t>
      </w:r>
      <w:r w:rsidR="006B57F4">
        <w:rPr>
          <w:bCs/>
        </w:rPr>
        <w:t>S</w:t>
      </w:r>
      <w:r w:rsidR="00C56AA4">
        <w:rPr>
          <w:bCs/>
        </w:rPr>
        <w:t>mlouvy k</w:t>
      </w:r>
      <w:r w:rsidR="009C7BED">
        <w:rPr>
          <w:bCs/>
        </w:rPr>
        <w:t> </w:t>
      </w:r>
      <w:r w:rsidR="00C56AA4">
        <w:rPr>
          <w:bCs/>
        </w:rPr>
        <w:t>zastávkám</w:t>
      </w:r>
      <w:r w:rsidR="009C7BED">
        <w:rPr>
          <w:bCs/>
        </w:rPr>
        <w:t xml:space="preserve"> – 2x (ROPID, DPP)</w:t>
      </w:r>
      <w:r w:rsidR="00E61607">
        <w:rPr>
          <w:bCs/>
        </w:rPr>
        <w:t xml:space="preserve"> </w:t>
      </w:r>
      <w:r w:rsidR="00E61607" w:rsidRPr="008D0B21">
        <w:t>- veřejná</w:t>
      </w:r>
    </w:p>
    <w:p w14:paraId="78AB5AF8"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vozidlu/vozidlům určeným k odkupu dopravcem</w:t>
      </w:r>
      <w:r w:rsidR="00E61607">
        <w:t xml:space="preserve"> </w:t>
      </w:r>
      <w:r w:rsidR="00E61607" w:rsidRPr="008D0B21">
        <w:t>- neveř</w:t>
      </w:r>
      <w:r w:rsidR="00E61607">
        <w:t>e</w:t>
      </w:r>
      <w:r w:rsidR="00E61607" w:rsidRPr="008D0B21">
        <w:t>jná</w:t>
      </w:r>
    </w:p>
    <w:p w14:paraId="60CDE686"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56117FAA" w14:textId="77777777" w:rsidR="009C7BED" w:rsidRDefault="00E330BB" w:rsidP="00F90A5C">
      <w:pPr>
        <w:pStyle w:val="Odstavec1"/>
        <w:numPr>
          <w:ilvl w:val="0"/>
          <w:numId w:val="0"/>
        </w:numPr>
        <w:ind w:left="1134"/>
      </w:pPr>
      <w:r>
        <w:t>Příloha č. 21</w:t>
      </w:r>
      <w:r w:rsidR="009C7BED">
        <w:t>Seznam kontaktů smluvních stran</w:t>
      </w:r>
      <w:r w:rsidR="00E61607">
        <w:t xml:space="preserve"> </w:t>
      </w:r>
      <w:r w:rsidR="00E61607" w:rsidRPr="008D0B21">
        <w:t>- neveřejná</w:t>
      </w:r>
    </w:p>
    <w:p w14:paraId="785B868E" w14:textId="77777777" w:rsidR="00721796" w:rsidRDefault="00721796" w:rsidP="00F90A5C">
      <w:pPr>
        <w:pStyle w:val="Odstavec1"/>
        <w:numPr>
          <w:ilvl w:val="0"/>
          <w:numId w:val="0"/>
        </w:numPr>
        <w:ind w:left="1134"/>
      </w:pPr>
      <w:r>
        <w:t xml:space="preserve">Příloha č. 22 Harmonogram </w:t>
      </w:r>
      <w:proofErr w:type="spellStart"/>
      <w:r w:rsidR="00822F1A">
        <w:t>P</w:t>
      </w:r>
      <w:r>
        <w:t>ředrealizačního</w:t>
      </w:r>
      <w:proofErr w:type="spellEnd"/>
      <w:r>
        <w:t xml:space="preserve"> období</w:t>
      </w:r>
      <w:r w:rsidR="0080392B">
        <w:t xml:space="preserve"> – struktura a milníky</w:t>
      </w:r>
      <w:r w:rsidR="00E61607">
        <w:t xml:space="preserve"> </w:t>
      </w:r>
      <w:r w:rsidR="00DB3F05">
        <w:t>vč. smluvních pokut</w:t>
      </w:r>
      <w:r w:rsidR="00DB3F05" w:rsidRPr="008D0B21" w:rsidDel="007C69BD">
        <w:t xml:space="preserve"> </w:t>
      </w:r>
      <w:r w:rsidR="007C69BD">
        <w:t>–</w:t>
      </w:r>
      <w:r w:rsidR="00E61607" w:rsidRPr="008D0B21">
        <w:t xml:space="preserve"> veřejná</w:t>
      </w:r>
    </w:p>
    <w:p w14:paraId="6A45E1B5" w14:textId="77777777" w:rsidR="007C69BD" w:rsidRPr="00812359" w:rsidRDefault="007C69BD" w:rsidP="00F90A5C">
      <w:pPr>
        <w:pStyle w:val="Odstavec1"/>
        <w:numPr>
          <w:ilvl w:val="0"/>
          <w:numId w:val="0"/>
        </w:numPr>
        <w:ind w:left="1134"/>
      </w:pPr>
      <w:r>
        <w:t>Příloha č. 23 Vzor kupní smlouvy na vozidlo/vozidla určená k odkupu dopravcem –</w:t>
      </w:r>
      <w:r w:rsidRPr="008D0B21">
        <w:t xml:space="preserve"> veřejná</w:t>
      </w:r>
    </w:p>
    <w:p w14:paraId="15F0BACB" w14:textId="77777777" w:rsidR="00E330BB" w:rsidRDefault="00E330BB" w:rsidP="006A5F2E">
      <w:pPr>
        <w:pStyle w:val="Odstavec1"/>
        <w:numPr>
          <w:ilvl w:val="0"/>
          <w:numId w:val="0"/>
        </w:numPr>
        <w:tabs>
          <w:tab w:val="num" w:pos="709"/>
        </w:tabs>
        <w:ind w:left="2410" w:hanging="1276"/>
        <w:jc w:val="left"/>
      </w:pPr>
    </w:p>
    <w:p w14:paraId="4F3AAFA6" w14:textId="77777777" w:rsidR="00435D3F" w:rsidRDefault="00435D3F" w:rsidP="00435D3F">
      <w:pPr>
        <w:pStyle w:val="Odstavec1"/>
        <w:numPr>
          <w:ilvl w:val="0"/>
          <w:numId w:val="0"/>
        </w:numPr>
        <w:tabs>
          <w:tab w:val="num" w:pos="709"/>
        </w:tabs>
        <w:ind w:left="2552" w:hanging="1418"/>
      </w:pPr>
    </w:p>
    <w:p w14:paraId="19714C19"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2A8117ED" w14:textId="77777777" w:rsidR="00A81E8F" w:rsidRDefault="00A81E8F">
      <w:pPr>
        <w:pStyle w:val="Zkladntext"/>
        <w:rPr>
          <w:color w:val="auto"/>
          <w:sz w:val="22"/>
          <w:szCs w:val="22"/>
        </w:rPr>
      </w:pPr>
      <w:r>
        <w:rPr>
          <w:color w:val="auto"/>
          <w:sz w:val="22"/>
          <w:szCs w:val="22"/>
        </w:rPr>
        <w:t xml:space="preserve">   </w:t>
      </w:r>
    </w:p>
    <w:p w14:paraId="357FA575" w14:textId="77777777" w:rsidR="00A81E8F" w:rsidRDefault="00A81E8F">
      <w:pPr>
        <w:pStyle w:val="Zkladntext"/>
        <w:rPr>
          <w:color w:val="auto"/>
          <w:sz w:val="22"/>
          <w:szCs w:val="22"/>
        </w:rPr>
      </w:pPr>
      <w:r>
        <w:rPr>
          <w:color w:val="auto"/>
          <w:sz w:val="22"/>
          <w:szCs w:val="22"/>
        </w:rPr>
        <w:t xml:space="preserve">      </w:t>
      </w:r>
    </w:p>
    <w:p w14:paraId="7CFB427B" w14:textId="77777777" w:rsidR="00A81E8F" w:rsidRDefault="00A81E8F">
      <w:pPr>
        <w:pStyle w:val="Zkladntext"/>
        <w:rPr>
          <w:color w:val="auto"/>
          <w:sz w:val="22"/>
          <w:szCs w:val="22"/>
        </w:rPr>
      </w:pPr>
    </w:p>
    <w:p w14:paraId="4E3265BD" w14:textId="77777777" w:rsidR="00A81E8F" w:rsidRDefault="00A81E8F">
      <w:pPr>
        <w:pStyle w:val="podpis"/>
        <w:rPr>
          <w:szCs w:val="24"/>
        </w:rPr>
      </w:pPr>
      <w:r>
        <w:rPr>
          <w:szCs w:val="24"/>
        </w:rPr>
        <w:t xml:space="preserve">V Praze dne ................................ </w:t>
      </w:r>
      <w:r>
        <w:rPr>
          <w:szCs w:val="24"/>
        </w:rPr>
        <w:tab/>
        <w:t>V Praze dne ................................</w:t>
      </w:r>
    </w:p>
    <w:p w14:paraId="7E75E3A4"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roofErr w:type="gramStart"/>
      <w:r w:rsidR="007C2F8F" w:rsidRPr="00BF660D">
        <w:rPr>
          <w:highlight w:val="yellow"/>
        </w:rPr>
        <w:t>…….</w:t>
      </w:r>
      <w:proofErr w:type="gramEnd"/>
      <w:r w:rsidR="007C2F8F" w:rsidRPr="00BF660D">
        <w:rPr>
          <w:highlight w:val="yellow"/>
        </w:rPr>
        <w:t>.</w:t>
      </w:r>
    </w:p>
    <w:p w14:paraId="0BAAFE92" w14:textId="77777777" w:rsidR="00A81E8F" w:rsidRDefault="00A81E8F">
      <w:pPr>
        <w:pStyle w:val="podpis"/>
        <w:rPr>
          <w:szCs w:val="24"/>
        </w:rPr>
      </w:pPr>
    </w:p>
    <w:p w14:paraId="39F4E169" w14:textId="77777777" w:rsidR="00A81E8F" w:rsidRDefault="00A81E8F">
      <w:pPr>
        <w:pStyle w:val="podpis"/>
        <w:rPr>
          <w:szCs w:val="24"/>
        </w:rPr>
      </w:pPr>
    </w:p>
    <w:p w14:paraId="02783FBB" w14:textId="77777777" w:rsidR="00A81E8F" w:rsidRDefault="00A81E8F">
      <w:pPr>
        <w:pStyle w:val="podpis"/>
        <w:rPr>
          <w:szCs w:val="24"/>
        </w:rPr>
      </w:pPr>
    </w:p>
    <w:p w14:paraId="5A31A074" w14:textId="77777777" w:rsidR="00A81E8F" w:rsidRDefault="00A81E8F">
      <w:pPr>
        <w:pStyle w:val="podpis"/>
        <w:rPr>
          <w:szCs w:val="24"/>
        </w:rPr>
      </w:pPr>
    </w:p>
    <w:p w14:paraId="3CE572D6" w14:textId="77777777" w:rsidR="00A81E8F" w:rsidRDefault="00A81E8F">
      <w:pPr>
        <w:pStyle w:val="podpis"/>
        <w:rPr>
          <w:szCs w:val="24"/>
        </w:rPr>
      </w:pPr>
    </w:p>
    <w:p w14:paraId="49734D6A" w14:textId="77777777" w:rsidR="00A81E8F" w:rsidRDefault="00A81E8F">
      <w:pPr>
        <w:pStyle w:val="podpis"/>
        <w:rPr>
          <w:szCs w:val="24"/>
        </w:rPr>
      </w:pPr>
    </w:p>
    <w:p w14:paraId="676DB4E5" w14:textId="77777777" w:rsidR="00A81E8F" w:rsidRDefault="00A81E8F">
      <w:pPr>
        <w:pStyle w:val="podpis"/>
        <w:rPr>
          <w:szCs w:val="24"/>
        </w:rPr>
      </w:pPr>
      <w:r>
        <w:rPr>
          <w:szCs w:val="24"/>
        </w:rPr>
        <w:t>................................................</w:t>
      </w:r>
      <w:r>
        <w:rPr>
          <w:szCs w:val="24"/>
        </w:rPr>
        <w:tab/>
        <w:t>................................................</w:t>
      </w:r>
    </w:p>
    <w:p w14:paraId="76C1A9C7" w14:textId="77777777" w:rsidR="00B01E69" w:rsidRDefault="00A81E8F" w:rsidP="00B01E69">
      <w:pPr>
        <w:pStyle w:val="podpis"/>
        <w:ind w:left="5670" w:hanging="5670"/>
        <w:jc w:val="left"/>
        <w:rPr>
          <w:szCs w:val="24"/>
        </w:rPr>
      </w:pPr>
      <w:r>
        <w:rPr>
          <w:szCs w:val="24"/>
        </w:rPr>
        <w:t xml:space="preserve">    </w:t>
      </w:r>
      <w:r w:rsidR="00BF5E85">
        <w:rPr>
          <w:szCs w:val="24"/>
        </w:rPr>
        <w:t>Ing. et Ing. Petr Tomčík</w:t>
      </w:r>
      <w:r w:rsidR="00B01E69">
        <w:rPr>
          <w:szCs w:val="24"/>
        </w:rPr>
        <w:tab/>
      </w:r>
      <w:r w:rsidR="00F90A5C">
        <w:rPr>
          <w:szCs w:val="24"/>
        </w:rPr>
        <w:t>D</w:t>
      </w:r>
      <w:r w:rsidR="00B01E69">
        <w:rPr>
          <w:szCs w:val="24"/>
        </w:rPr>
        <w:t>opravce nebo osoba oprávněná za</w:t>
      </w:r>
    </w:p>
    <w:p w14:paraId="7E9B2968" w14:textId="77777777" w:rsidR="00A81E8F" w:rsidRDefault="00B01E69" w:rsidP="00B01E69">
      <w:pPr>
        <w:pStyle w:val="podpis"/>
        <w:ind w:left="5670" w:hanging="5670"/>
        <w:jc w:val="left"/>
        <w:rPr>
          <w:szCs w:val="24"/>
        </w:rPr>
      </w:pPr>
      <w:r>
        <w:rPr>
          <w:szCs w:val="24"/>
        </w:rPr>
        <w:t xml:space="preserve">    ředitel  </w:t>
      </w:r>
      <w:r w:rsidR="00A81E8F">
        <w:rPr>
          <w:szCs w:val="24"/>
        </w:rPr>
        <w:tab/>
      </w:r>
      <w:r w:rsidR="00F90A5C">
        <w:rPr>
          <w:szCs w:val="24"/>
        </w:rPr>
        <w:t>D</w:t>
      </w:r>
      <w:r w:rsidR="00A46140">
        <w:rPr>
          <w:szCs w:val="24"/>
        </w:rPr>
        <w:t>opravce jednat</w:t>
      </w:r>
    </w:p>
    <w:p w14:paraId="21906D33" w14:textId="77777777" w:rsidR="00A81E8F" w:rsidRDefault="00A81E8F">
      <w:pPr>
        <w:pStyle w:val="podpis"/>
        <w:rPr>
          <w:szCs w:val="24"/>
        </w:rPr>
      </w:pPr>
      <w:r>
        <w:rPr>
          <w:szCs w:val="24"/>
        </w:rPr>
        <w:t xml:space="preserve">           </w:t>
      </w:r>
    </w:p>
    <w:p w14:paraId="3CB9FF17" w14:textId="77777777" w:rsidR="00A81E8F" w:rsidRDefault="00A81E8F" w:rsidP="00BF51C7">
      <w:pPr>
        <w:pStyle w:val="podpis"/>
        <w:rPr>
          <w:sz w:val="22"/>
          <w:szCs w:val="22"/>
        </w:rPr>
      </w:pPr>
    </w:p>
    <w:p w14:paraId="467BECB9" w14:textId="77777777" w:rsidR="00E24E62" w:rsidRDefault="00E24E62" w:rsidP="00BF51C7">
      <w:pPr>
        <w:pStyle w:val="podpis"/>
        <w:rPr>
          <w:sz w:val="22"/>
          <w:szCs w:val="22"/>
        </w:rPr>
      </w:pPr>
    </w:p>
    <w:p w14:paraId="1B35471B" w14:textId="77777777" w:rsidR="006417BC" w:rsidRDefault="006417BC" w:rsidP="00BF51C7">
      <w:pPr>
        <w:pStyle w:val="podpis"/>
        <w:rPr>
          <w:sz w:val="22"/>
          <w:szCs w:val="22"/>
        </w:rPr>
      </w:pPr>
    </w:p>
    <w:sectPr w:rsidR="006417BC" w:rsidSect="00CA66A8">
      <w:footerReference w:type="even" r:id="rId15"/>
      <w:footerReference w:type="default" r:id="rId16"/>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9830" w14:textId="77777777" w:rsidR="00CA5932" w:rsidRDefault="00CA5932">
      <w:r>
        <w:separator/>
      </w:r>
    </w:p>
  </w:endnote>
  <w:endnote w:type="continuationSeparator" w:id="0">
    <w:p w14:paraId="01CF4BE5" w14:textId="77777777" w:rsidR="00CA5932" w:rsidRDefault="00CA5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0B94F" w14:textId="77777777" w:rsidR="0066701A" w:rsidRDefault="0066701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6A1E10A" w14:textId="77777777" w:rsidR="0066701A" w:rsidRDefault="006670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6F0" w14:textId="13B4C9CC" w:rsidR="0066701A" w:rsidRDefault="0066701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F5356">
      <w:rPr>
        <w:rStyle w:val="slostrnky"/>
        <w:noProof/>
      </w:rPr>
      <w:t>53</w:t>
    </w:r>
    <w:r>
      <w:rPr>
        <w:rStyle w:val="slostrnky"/>
      </w:rPr>
      <w:fldChar w:fldCharType="end"/>
    </w:r>
  </w:p>
  <w:p w14:paraId="058B7AE0" w14:textId="77777777" w:rsidR="0066701A" w:rsidRDefault="0066701A"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71CD8" w14:textId="77777777" w:rsidR="00CA5932" w:rsidRDefault="00CA5932">
      <w:r>
        <w:separator/>
      </w:r>
    </w:p>
  </w:footnote>
  <w:footnote w:type="continuationSeparator" w:id="0">
    <w:p w14:paraId="6C85873B" w14:textId="77777777" w:rsidR="00CA5932" w:rsidRDefault="00CA5932">
      <w:r>
        <w:continuationSeparator/>
      </w:r>
    </w:p>
  </w:footnote>
  <w:footnote w:id="1">
    <w:p w14:paraId="39393832" w14:textId="2971614F" w:rsidR="0066701A" w:rsidRDefault="0066701A" w:rsidP="00656E46">
      <w:pPr>
        <w:pStyle w:val="Textpoznpodarou"/>
        <w:jc w:val="both"/>
      </w:pPr>
      <w:r>
        <w:rPr>
          <w:rStyle w:val="Znakapoznpodarou"/>
        </w:rPr>
        <w:footnoteRef/>
      </w:r>
      <w:r>
        <w:t xml:space="preserve"> Jedná se o společné Linky, kdy smlouvy s Dopravcem byly uzavřeny na základě společného zadávacího řízení a</w:t>
      </w:r>
      <w:r w:rsidR="004A1A92">
        <w:t> </w:t>
      </w:r>
      <w:r>
        <w:t>jednicové Nabídkové ceny dopravního výkonu a Nabídkové ceny dodatečného dopravného výkonu jsou odlišné pouze v odůvodněných položkách a jsou indexovány stejným postupem a obě smlouvy jsou brutto.</w:t>
      </w:r>
    </w:p>
  </w:footnote>
  <w:footnote w:id="2">
    <w:p w14:paraId="632D9627" w14:textId="38661521" w:rsidR="0066701A" w:rsidRDefault="0066701A" w:rsidP="001605AB">
      <w:pPr>
        <w:pStyle w:val="Textpoznpodarou"/>
        <w:jc w:val="both"/>
      </w:pPr>
      <w:r>
        <w:rPr>
          <w:rStyle w:val="Znakapoznpodarou"/>
        </w:rPr>
        <w:footnoteRef/>
      </w:r>
      <w:r>
        <w:t xml:space="preserve"> Jedná se o společné Linky, kdy smlouvy s Dopravcem byly uzavřeny na základě společného zadávacího řízení, a</w:t>
      </w:r>
      <w:r w:rsidR="004A1A92">
        <w:t> </w:t>
      </w:r>
      <w:r>
        <w:t>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425607262">
    <w:abstractNumId w:val="11"/>
  </w:num>
  <w:num w:numId="2" w16cid:durableId="852962046">
    <w:abstractNumId w:val="3"/>
  </w:num>
  <w:num w:numId="3" w16cid:durableId="2067557628">
    <w:abstractNumId w:val="10"/>
  </w:num>
  <w:num w:numId="4" w16cid:durableId="1324510227">
    <w:abstractNumId w:val="16"/>
  </w:num>
  <w:num w:numId="5" w16cid:durableId="17119449">
    <w:abstractNumId w:val="9"/>
  </w:num>
  <w:num w:numId="6" w16cid:durableId="1030178457">
    <w:abstractNumId w:val="0"/>
  </w:num>
  <w:num w:numId="7" w16cid:durableId="693264047">
    <w:abstractNumId w:val="12"/>
  </w:num>
  <w:num w:numId="8" w16cid:durableId="739416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2344038">
    <w:abstractNumId w:val="8"/>
  </w:num>
  <w:num w:numId="10" w16cid:durableId="1939483669">
    <w:abstractNumId w:val="4"/>
  </w:num>
  <w:num w:numId="11" w16cid:durableId="2613788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26847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36779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776445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169571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6743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4580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22168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68470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03922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92102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8275454">
    <w:abstractNumId w:val="7"/>
  </w:num>
  <w:num w:numId="23" w16cid:durableId="2082217246">
    <w:abstractNumId w:val="6"/>
  </w:num>
  <w:num w:numId="24" w16cid:durableId="245110471">
    <w:abstractNumId w:val="14"/>
  </w:num>
  <w:num w:numId="25" w16cid:durableId="1624261989">
    <w:abstractNumId w:val="15"/>
  </w:num>
  <w:num w:numId="26" w16cid:durableId="641348288">
    <w:abstractNumId w:val="2"/>
  </w:num>
  <w:num w:numId="27" w16cid:durableId="194192655">
    <w:abstractNumId w:val="19"/>
  </w:num>
  <w:num w:numId="28" w16cid:durableId="1422337155">
    <w:abstractNumId w:val="18"/>
  </w:num>
  <w:num w:numId="29" w16cid:durableId="773744329">
    <w:abstractNumId w:val="1"/>
  </w:num>
  <w:num w:numId="30" w16cid:durableId="1027558067">
    <w:abstractNumId w:val="17"/>
  </w:num>
  <w:num w:numId="31" w16cid:durableId="2067675713">
    <w:abstractNumId w:val="13"/>
  </w:num>
  <w:num w:numId="32" w16cid:durableId="880366294">
    <w:abstractNumId w:val="5"/>
  </w:num>
  <w:num w:numId="33" w16cid:durableId="21151327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ňková Miroslava">
    <w15:presenceInfo w15:providerId="AD" w15:userId="S-1-5-21-467940327-1450668483-1850952788-1041"/>
  </w15:person>
  <w15:person w15:author="Vít Baťa">
    <w15:presenceInfo w15:providerId="AD" w15:userId="S::bata@akfiala.cz::5b26cf92-855e-4c0a-81bf-aff32829f148"/>
  </w15:person>
  <w15:person w15:author="HAVEL &amp; PARTNERS">
    <w15:presenceInfo w15:providerId="None" w15:userId="HAVEL &amp; PARTN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48"/>
    <w:rsid w:val="00006C9E"/>
    <w:rsid w:val="00006DB9"/>
    <w:rsid w:val="00006E76"/>
    <w:rsid w:val="000077B4"/>
    <w:rsid w:val="000102F6"/>
    <w:rsid w:val="000104B8"/>
    <w:rsid w:val="00010679"/>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D1C"/>
    <w:rsid w:val="000910F0"/>
    <w:rsid w:val="00091B46"/>
    <w:rsid w:val="00092208"/>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A58"/>
    <w:rsid w:val="000A6D94"/>
    <w:rsid w:val="000A7886"/>
    <w:rsid w:val="000A7BEB"/>
    <w:rsid w:val="000B02B6"/>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897"/>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70D"/>
    <w:rsid w:val="001738CC"/>
    <w:rsid w:val="00173A87"/>
    <w:rsid w:val="001745A4"/>
    <w:rsid w:val="0017487A"/>
    <w:rsid w:val="001748D5"/>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C27"/>
    <w:rsid w:val="001A7EC0"/>
    <w:rsid w:val="001B03F7"/>
    <w:rsid w:val="001B0593"/>
    <w:rsid w:val="001B05F1"/>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816"/>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36A9"/>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7950"/>
    <w:rsid w:val="002A0674"/>
    <w:rsid w:val="002A086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10168"/>
    <w:rsid w:val="0031075D"/>
    <w:rsid w:val="00310FE0"/>
    <w:rsid w:val="0031135D"/>
    <w:rsid w:val="00311CAD"/>
    <w:rsid w:val="00312014"/>
    <w:rsid w:val="0031247F"/>
    <w:rsid w:val="0031290A"/>
    <w:rsid w:val="0031292E"/>
    <w:rsid w:val="00313927"/>
    <w:rsid w:val="00313DBA"/>
    <w:rsid w:val="0031476E"/>
    <w:rsid w:val="00314C40"/>
    <w:rsid w:val="00314D88"/>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6A9"/>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356"/>
    <w:rsid w:val="003F5AC4"/>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A92"/>
    <w:rsid w:val="004A1B92"/>
    <w:rsid w:val="004A1CD9"/>
    <w:rsid w:val="004A23E9"/>
    <w:rsid w:val="004A321F"/>
    <w:rsid w:val="004A343A"/>
    <w:rsid w:val="004A354B"/>
    <w:rsid w:val="004A38AB"/>
    <w:rsid w:val="004A3F1D"/>
    <w:rsid w:val="004A434A"/>
    <w:rsid w:val="004A4397"/>
    <w:rsid w:val="004A4609"/>
    <w:rsid w:val="004A46F1"/>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67862"/>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2ABB"/>
    <w:rsid w:val="005D42FA"/>
    <w:rsid w:val="005D4E86"/>
    <w:rsid w:val="005D55EA"/>
    <w:rsid w:val="005D5A66"/>
    <w:rsid w:val="005D5E77"/>
    <w:rsid w:val="005D65EF"/>
    <w:rsid w:val="005D671E"/>
    <w:rsid w:val="005D69B0"/>
    <w:rsid w:val="005D6A76"/>
    <w:rsid w:val="005D749F"/>
    <w:rsid w:val="005D7DE6"/>
    <w:rsid w:val="005E0854"/>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32A7"/>
    <w:rsid w:val="0060443F"/>
    <w:rsid w:val="00605B11"/>
    <w:rsid w:val="00605BA1"/>
    <w:rsid w:val="00605E6F"/>
    <w:rsid w:val="006063A7"/>
    <w:rsid w:val="0060702C"/>
    <w:rsid w:val="0060708E"/>
    <w:rsid w:val="006070F8"/>
    <w:rsid w:val="0060796A"/>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C81"/>
    <w:rsid w:val="00623D76"/>
    <w:rsid w:val="006251E4"/>
    <w:rsid w:val="00625240"/>
    <w:rsid w:val="006259D2"/>
    <w:rsid w:val="00626887"/>
    <w:rsid w:val="006268FC"/>
    <w:rsid w:val="00627246"/>
    <w:rsid w:val="00627EBB"/>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BC2"/>
    <w:rsid w:val="006A0C49"/>
    <w:rsid w:val="006A0FCC"/>
    <w:rsid w:val="006A1285"/>
    <w:rsid w:val="006A14FC"/>
    <w:rsid w:val="006A3137"/>
    <w:rsid w:val="006A338F"/>
    <w:rsid w:val="006A3BF2"/>
    <w:rsid w:val="006A41DD"/>
    <w:rsid w:val="006A47B8"/>
    <w:rsid w:val="006A4B8C"/>
    <w:rsid w:val="006A4FEA"/>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492E"/>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195D"/>
    <w:rsid w:val="00781982"/>
    <w:rsid w:val="00782023"/>
    <w:rsid w:val="00782118"/>
    <w:rsid w:val="00782CD0"/>
    <w:rsid w:val="00783525"/>
    <w:rsid w:val="0078374C"/>
    <w:rsid w:val="00783845"/>
    <w:rsid w:val="007838D7"/>
    <w:rsid w:val="0078394D"/>
    <w:rsid w:val="007841FD"/>
    <w:rsid w:val="00784886"/>
    <w:rsid w:val="00785E04"/>
    <w:rsid w:val="00785EE3"/>
    <w:rsid w:val="00786478"/>
    <w:rsid w:val="007870C0"/>
    <w:rsid w:val="00787A43"/>
    <w:rsid w:val="00787E0A"/>
    <w:rsid w:val="00790E18"/>
    <w:rsid w:val="00790ED4"/>
    <w:rsid w:val="00790F36"/>
    <w:rsid w:val="00791189"/>
    <w:rsid w:val="0079176C"/>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48D"/>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2F82"/>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2D98"/>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3726"/>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982"/>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1017"/>
    <w:rsid w:val="009314E0"/>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6194"/>
    <w:rsid w:val="009D61D6"/>
    <w:rsid w:val="009D6700"/>
    <w:rsid w:val="009D75C7"/>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810"/>
    <w:rsid w:val="009F3A73"/>
    <w:rsid w:val="009F3B38"/>
    <w:rsid w:val="009F3C28"/>
    <w:rsid w:val="009F4602"/>
    <w:rsid w:val="009F4C7C"/>
    <w:rsid w:val="009F5004"/>
    <w:rsid w:val="009F58E6"/>
    <w:rsid w:val="009F590D"/>
    <w:rsid w:val="009F5E18"/>
    <w:rsid w:val="009F6671"/>
    <w:rsid w:val="009F6900"/>
    <w:rsid w:val="009F6AC8"/>
    <w:rsid w:val="009F6C7F"/>
    <w:rsid w:val="009F737F"/>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A7A"/>
    <w:rsid w:val="00A36AFB"/>
    <w:rsid w:val="00A36E7C"/>
    <w:rsid w:val="00A372B0"/>
    <w:rsid w:val="00A3798E"/>
    <w:rsid w:val="00A37B5C"/>
    <w:rsid w:val="00A40762"/>
    <w:rsid w:val="00A407F7"/>
    <w:rsid w:val="00A4233E"/>
    <w:rsid w:val="00A424B3"/>
    <w:rsid w:val="00A42D96"/>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090A"/>
    <w:rsid w:val="00A91F40"/>
    <w:rsid w:val="00A9224B"/>
    <w:rsid w:val="00A93003"/>
    <w:rsid w:val="00A93333"/>
    <w:rsid w:val="00A93A43"/>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7"/>
    <w:rsid w:val="00AF48AA"/>
    <w:rsid w:val="00AF7D87"/>
    <w:rsid w:val="00B00163"/>
    <w:rsid w:val="00B00E5B"/>
    <w:rsid w:val="00B01E69"/>
    <w:rsid w:val="00B01FEE"/>
    <w:rsid w:val="00B02252"/>
    <w:rsid w:val="00B028E1"/>
    <w:rsid w:val="00B02AF7"/>
    <w:rsid w:val="00B03AFE"/>
    <w:rsid w:val="00B058CF"/>
    <w:rsid w:val="00B060A3"/>
    <w:rsid w:val="00B06399"/>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B1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533"/>
    <w:rsid w:val="00B535C5"/>
    <w:rsid w:val="00B53FFB"/>
    <w:rsid w:val="00B54282"/>
    <w:rsid w:val="00B548E0"/>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19D"/>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3E19"/>
    <w:rsid w:val="00BC4CC8"/>
    <w:rsid w:val="00BC4EDD"/>
    <w:rsid w:val="00BC51DF"/>
    <w:rsid w:val="00BC6FDF"/>
    <w:rsid w:val="00BC776A"/>
    <w:rsid w:val="00BC7AFC"/>
    <w:rsid w:val="00BC7C3D"/>
    <w:rsid w:val="00BC7FCF"/>
    <w:rsid w:val="00BD15C8"/>
    <w:rsid w:val="00BD194A"/>
    <w:rsid w:val="00BD1DAB"/>
    <w:rsid w:val="00BD27B4"/>
    <w:rsid w:val="00BD345E"/>
    <w:rsid w:val="00BD5AFB"/>
    <w:rsid w:val="00BD6C91"/>
    <w:rsid w:val="00BD746B"/>
    <w:rsid w:val="00BD7614"/>
    <w:rsid w:val="00BD784D"/>
    <w:rsid w:val="00BD7B96"/>
    <w:rsid w:val="00BE00A3"/>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0D5"/>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0BE4"/>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5932"/>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835"/>
    <w:rsid w:val="00EB784C"/>
    <w:rsid w:val="00EC0A0C"/>
    <w:rsid w:val="00EC13E4"/>
    <w:rsid w:val="00EC15D6"/>
    <w:rsid w:val="00EC171B"/>
    <w:rsid w:val="00EC1776"/>
    <w:rsid w:val="00EC1925"/>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1F5"/>
    <w:rsid w:val="00FC12FD"/>
    <w:rsid w:val="00FC22E9"/>
    <w:rsid w:val="00FC23F0"/>
    <w:rsid w:val="00FC2B08"/>
    <w:rsid w:val="00FC2E23"/>
    <w:rsid w:val="00FC3518"/>
    <w:rsid w:val="00FC37FD"/>
    <w:rsid w:val="00FC4A31"/>
    <w:rsid w:val="00FC55CC"/>
    <w:rsid w:val="00FC5C9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0DF8"/>
    <w:rsid w:val="00FE11DD"/>
    <w:rsid w:val="00FE190E"/>
    <w:rsid w:val="00FE19E2"/>
    <w:rsid w:val="00FE1A44"/>
    <w:rsid w:val="00FE20A6"/>
    <w:rsid w:val="00FE28C8"/>
    <w:rsid w:val="00FE2B64"/>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CFB50"/>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CS/TXT/?uri=CELEX:32019L116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hyperlink" Target="https://pid.cz/wp-content/uploads/2022/04/Seznam_certifikovanych_zarizeni.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4264D-D14D-4CFE-B09A-0211DF776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61</Pages>
  <Words>32430</Words>
  <Characters>191343</Characters>
  <Application>Microsoft Office Word</Application>
  <DocSecurity>0</DocSecurity>
  <Lines>1594</Lines>
  <Paragraphs>446</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223327</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Vít Baťa</cp:lastModifiedBy>
  <cp:revision>5</cp:revision>
  <cp:lastPrinted>2022-06-27T14:53:00Z</cp:lastPrinted>
  <dcterms:created xsi:type="dcterms:W3CDTF">2022-08-19T10:34:00Z</dcterms:created>
  <dcterms:modified xsi:type="dcterms:W3CDTF">2022-08-19T10:57:00Z</dcterms:modified>
</cp:coreProperties>
</file>